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C9A" w:rsidRPr="006D2859" w:rsidRDefault="00746C9A" w:rsidP="00C903CF">
      <w:pPr>
        <w:widowControl/>
        <w:spacing w:line="480" w:lineRule="exact"/>
        <w:jc w:val="center"/>
        <w:outlineLvl w:val="0"/>
        <w:rPr>
          <w:rFonts w:ascii="仿宋" w:eastAsia="仿宋" w:hAnsi="仿宋" w:cs="宋体"/>
          <w:b/>
          <w:bCs/>
          <w:kern w:val="36"/>
          <w:sz w:val="28"/>
          <w:szCs w:val="28"/>
        </w:rPr>
      </w:pPr>
      <w:r w:rsidRPr="006D2859">
        <w:rPr>
          <w:rFonts w:ascii="仿宋" w:eastAsia="仿宋" w:hAnsi="仿宋" w:cs="宋体" w:hint="eastAsia"/>
          <w:b/>
          <w:bCs/>
          <w:kern w:val="36"/>
          <w:sz w:val="28"/>
          <w:szCs w:val="28"/>
        </w:rPr>
        <w:t>关于开展</w:t>
      </w:r>
      <w:r w:rsidRPr="006D2859">
        <w:rPr>
          <w:rFonts w:ascii="仿宋" w:eastAsia="仿宋" w:hAnsi="仿宋" w:cs="宋体"/>
          <w:b/>
          <w:bCs/>
          <w:kern w:val="36"/>
          <w:sz w:val="28"/>
          <w:szCs w:val="28"/>
        </w:rPr>
        <w:t>2019</w:t>
      </w:r>
      <w:r w:rsidR="003D2AE0">
        <w:rPr>
          <w:rFonts w:ascii="仿宋" w:eastAsia="仿宋" w:hAnsi="仿宋" w:cs="宋体" w:hint="eastAsia"/>
          <w:b/>
          <w:bCs/>
          <w:kern w:val="36"/>
          <w:sz w:val="28"/>
          <w:szCs w:val="28"/>
        </w:rPr>
        <w:t>年校级课程建设</w:t>
      </w:r>
      <w:r w:rsidRPr="006D2859">
        <w:rPr>
          <w:rFonts w:ascii="仿宋" w:eastAsia="仿宋" w:hAnsi="仿宋" w:cs="宋体" w:hint="eastAsia"/>
          <w:b/>
          <w:bCs/>
          <w:kern w:val="36"/>
          <w:sz w:val="28"/>
          <w:szCs w:val="28"/>
        </w:rPr>
        <w:t>工作的通知</w:t>
      </w:r>
    </w:p>
    <w:p w:rsidR="00746C9A" w:rsidRPr="006D2859" w:rsidRDefault="00746C9A" w:rsidP="00C903CF">
      <w:pPr>
        <w:widowControl/>
        <w:spacing w:line="480" w:lineRule="exact"/>
        <w:jc w:val="center"/>
        <w:outlineLvl w:val="0"/>
        <w:rPr>
          <w:rFonts w:ascii="仿宋" w:eastAsia="仿宋" w:hAnsi="仿宋" w:cs="宋体"/>
          <w:b/>
          <w:bCs/>
          <w:kern w:val="36"/>
          <w:sz w:val="28"/>
          <w:szCs w:val="28"/>
        </w:rPr>
      </w:pPr>
    </w:p>
    <w:p w:rsidR="00746C9A" w:rsidRPr="006D2859" w:rsidRDefault="00746C9A" w:rsidP="00C903CF">
      <w:pPr>
        <w:widowControl/>
        <w:spacing w:line="480" w:lineRule="exact"/>
        <w:jc w:val="left"/>
        <w:rPr>
          <w:rFonts w:ascii="仿宋" w:eastAsia="仿宋" w:hAnsi="仿宋" w:cs="宋体"/>
          <w:kern w:val="0"/>
          <w:sz w:val="28"/>
          <w:szCs w:val="28"/>
        </w:rPr>
      </w:pPr>
      <w:r w:rsidRPr="006D2859">
        <w:rPr>
          <w:rFonts w:ascii="仿宋" w:eastAsia="仿宋" w:hAnsi="仿宋" w:cs="宋体" w:hint="eastAsia"/>
          <w:kern w:val="0"/>
          <w:sz w:val="28"/>
          <w:szCs w:val="28"/>
        </w:rPr>
        <w:t>各二级学院：</w:t>
      </w:r>
    </w:p>
    <w:p w:rsidR="00746C9A" w:rsidRPr="006D2859" w:rsidRDefault="00710024" w:rsidP="00C903CF">
      <w:pPr>
        <w:pStyle w:val="a4"/>
        <w:adjustRightInd w:val="0"/>
        <w:spacing w:before="0" w:beforeAutospacing="0" w:after="0" w:afterAutospacing="0" w:line="480" w:lineRule="exact"/>
        <w:ind w:firstLineChars="200" w:firstLine="560"/>
        <w:rPr>
          <w:rFonts w:ascii="仿宋" w:eastAsia="仿宋" w:hAnsi="仿宋" w:cs="Times New Roman"/>
          <w:kern w:val="2"/>
          <w:sz w:val="28"/>
          <w:szCs w:val="28"/>
        </w:rPr>
      </w:pPr>
      <w:r>
        <w:rPr>
          <w:rFonts w:ascii="仿宋" w:eastAsia="仿宋" w:hAnsi="仿宋" w:cs="Times New Roman" w:hint="eastAsia"/>
          <w:kern w:val="2"/>
          <w:sz w:val="28"/>
          <w:szCs w:val="28"/>
        </w:rPr>
        <w:t>课程是人才培养的核心。为进一步</w:t>
      </w:r>
      <w:r w:rsidR="00746C9A" w:rsidRPr="006D2859">
        <w:rPr>
          <w:rFonts w:ascii="仿宋" w:eastAsia="仿宋" w:hAnsi="仿宋" w:cs="Times New Roman" w:hint="eastAsia"/>
          <w:kern w:val="2"/>
          <w:sz w:val="28"/>
          <w:szCs w:val="28"/>
        </w:rPr>
        <w:t>强</w:t>
      </w:r>
      <w:r>
        <w:rPr>
          <w:rFonts w:ascii="仿宋" w:eastAsia="仿宋" w:hAnsi="仿宋" w:cs="Times New Roman" w:hint="eastAsia"/>
          <w:kern w:val="2"/>
          <w:sz w:val="28"/>
          <w:szCs w:val="28"/>
        </w:rPr>
        <w:t>化</w:t>
      </w:r>
      <w:r w:rsidR="00746C9A" w:rsidRPr="006D2859">
        <w:rPr>
          <w:rFonts w:ascii="仿宋" w:eastAsia="仿宋" w:hAnsi="仿宋" w:cs="Times New Roman" w:hint="eastAsia"/>
          <w:kern w:val="2"/>
          <w:sz w:val="28"/>
          <w:szCs w:val="28"/>
        </w:rPr>
        <w:t>课程建设，提升课堂教学效果，全面提高人才培养质量，</w:t>
      </w:r>
      <w:r w:rsidR="00746C9A" w:rsidRPr="006D2859">
        <w:rPr>
          <w:rFonts w:ascii="仿宋" w:eastAsia="仿宋" w:hAnsi="仿宋" w:cs="Times New Roman"/>
          <w:kern w:val="2"/>
          <w:sz w:val="28"/>
          <w:szCs w:val="28"/>
        </w:rPr>
        <w:t xml:space="preserve"> </w:t>
      </w:r>
      <w:r w:rsidR="00746C9A" w:rsidRPr="006D2859">
        <w:rPr>
          <w:rFonts w:ascii="仿宋" w:eastAsia="仿宋" w:hAnsi="仿宋" w:cs="Times New Roman" w:hint="eastAsia"/>
          <w:kern w:val="2"/>
          <w:sz w:val="28"/>
          <w:szCs w:val="28"/>
        </w:rPr>
        <w:t>根据《湖州师范学院“十三五”本科教学专项规划》，决定开展</w:t>
      </w:r>
      <w:r w:rsidR="00746C9A" w:rsidRPr="006D2859">
        <w:rPr>
          <w:rFonts w:ascii="仿宋" w:eastAsia="仿宋" w:hAnsi="仿宋" w:cs="Times New Roman"/>
          <w:kern w:val="2"/>
          <w:sz w:val="28"/>
          <w:szCs w:val="28"/>
        </w:rPr>
        <w:t>2019</w:t>
      </w:r>
      <w:r w:rsidR="00746C9A" w:rsidRPr="006D2859">
        <w:rPr>
          <w:rFonts w:ascii="仿宋" w:eastAsia="仿宋" w:hAnsi="仿宋" w:cs="Times New Roman" w:hint="eastAsia"/>
          <w:kern w:val="2"/>
          <w:sz w:val="28"/>
          <w:szCs w:val="28"/>
        </w:rPr>
        <w:t>年校级课程建设项目立项工作，现就有关事宜通知如下：</w:t>
      </w:r>
    </w:p>
    <w:p w:rsidR="00746C9A" w:rsidRPr="006D2859" w:rsidRDefault="00746C9A" w:rsidP="009C0280">
      <w:pPr>
        <w:widowControl/>
        <w:spacing w:line="480" w:lineRule="exact"/>
        <w:ind w:firstLineChars="196" w:firstLine="551"/>
        <w:jc w:val="left"/>
        <w:rPr>
          <w:rFonts w:ascii="仿宋" w:eastAsia="仿宋" w:hAnsi="仿宋" w:cs="宋体"/>
          <w:b/>
          <w:kern w:val="0"/>
          <w:sz w:val="28"/>
          <w:szCs w:val="28"/>
        </w:rPr>
      </w:pPr>
      <w:r w:rsidRPr="006D2859">
        <w:rPr>
          <w:rFonts w:ascii="仿宋" w:eastAsia="仿宋" w:hAnsi="仿宋" w:cs="宋体" w:hint="eastAsia"/>
          <w:b/>
          <w:kern w:val="0"/>
          <w:sz w:val="28"/>
          <w:szCs w:val="28"/>
        </w:rPr>
        <w:t>一、指导思想</w:t>
      </w:r>
    </w:p>
    <w:p w:rsidR="005A16CE" w:rsidRPr="00FA09AC" w:rsidRDefault="00746C9A" w:rsidP="00710024">
      <w:pPr>
        <w:widowControl/>
        <w:spacing w:line="480" w:lineRule="exact"/>
        <w:ind w:firstLineChars="200" w:firstLine="560"/>
        <w:jc w:val="left"/>
        <w:rPr>
          <w:rFonts w:ascii="仿宋" w:eastAsia="仿宋" w:hAnsi="仿宋" w:cs="宋体" w:hint="eastAsia"/>
          <w:kern w:val="0"/>
          <w:sz w:val="28"/>
          <w:szCs w:val="28"/>
        </w:rPr>
      </w:pPr>
      <w:r w:rsidRPr="006D2859">
        <w:rPr>
          <w:rFonts w:ascii="仿宋" w:eastAsia="仿宋" w:hAnsi="仿宋" w:cs="宋体" w:hint="eastAsia"/>
          <w:sz w:val="28"/>
          <w:szCs w:val="28"/>
        </w:rPr>
        <w:t>以</w:t>
      </w:r>
      <w:r w:rsidRPr="006D2859">
        <w:rPr>
          <w:rFonts w:ascii="仿宋" w:eastAsia="仿宋" w:hAnsi="仿宋" w:hint="eastAsia"/>
          <w:sz w:val="28"/>
          <w:szCs w:val="28"/>
        </w:rPr>
        <w:t>全国教育大会、新时代全国高等学校本科教育工作会议精神为指引，</w:t>
      </w:r>
      <w:r w:rsidR="005A16CE">
        <w:rPr>
          <w:rFonts w:ascii="仿宋" w:eastAsia="仿宋" w:hAnsi="仿宋" w:hint="eastAsia"/>
          <w:sz w:val="28"/>
          <w:szCs w:val="28"/>
        </w:rPr>
        <w:t>围绕</w:t>
      </w:r>
      <w:r w:rsidR="005A16CE" w:rsidRPr="000358FC">
        <w:rPr>
          <w:rFonts w:ascii="仿宋" w:eastAsia="仿宋" w:hAnsi="仿宋" w:cs="宋体" w:hint="eastAsia"/>
          <w:kern w:val="0"/>
          <w:sz w:val="28"/>
          <w:szCs w:val="28"/>
        </w:rPr>
        <w:t>我校应用型建设、四新科（新工科、新农科、新医科、新文科）建设、产教融合等重点工作，</w:t>
      </w:r>
      <w:r w:rsidR="00CB7CBC">
        <w:rPr>
          <w:rFonts w:ascii="仿宋" w:eastAsia="仿宋" w:hAnsi="仿宋" w:hint="eastAsia"/>
          <w:sz w:val="28"/>
          <w:szCs w:val="28"/>
        </w:rPr>
        <w:t>以</w:t>
      </w:r>
      <w:r w:rsidR="005A16CE">
        <w:rPr>
          <w:rFonts w:ascii="仿宋" w:eastAsia="仿宋" w:hAnsi="仿宋" w:hint="eastAsia"/>
          <w:sz w:val="28"/>
          <w:szCs w:val="28"/>
        </w:rPr>
        <w:t>立德树人</w:t>
      </w:r>
      <w:r w:rsidR="00CB7CBC">
        <w:rPr>
          <w:rFonts w:ascii="仿宋" w:eastAsia="仿宋" w:hAnsi="仿宋" w:hint="eastAsia"/>
          <w:sz w:val="28"/>
          <w:szCs w:val="28"/>
        </w:rPr>
        <w:t>为</w:t>
      </w:r>
      <w:r w:rsidR="005A16CE">
        <w:rPr>
          <w:rFonts w:ascii="仿宋" w:eastAsia="仿宋" w:hAnsi="仿宋" w:hint="eastAsia"/>
          <w:sz w:val="28"/>
          <w:szCs w:val="28"/>
        </w:rPr>
        <w:t>根本任务，</w:t>
      </w:r>
      <w:r w:rsidR="00710024">
        <w:rPr>
          <w:rFonts w:ascii="仿宋" w:eastAsia="仿宋" w:hAnsi="仿宋" w:hint="eastAsia"/>
          <w:sz w:val="28"/>
          <w:szCs w:val="28"/>
        </w:rPr>
        <w:t>以“明体达用”高素质应用型人才培养为目标，</w:t>
      </w:r>
      <w:r w:rsidR="005A16CE">
        <w:rPr>
          <w:rFonts w:ascii="仿宋" w:eastAsia="仿宋" w:hAnsi="仿宋" w:hint="eastAsia"/>
          <w:sz w:val="28"/>
          <w:szCs w:val="28"/>
        </w:rPr>
        <w:t>突出学生中心理念，</w:t>
      </w:r>
      <w:r w:rsidR="00CB7CBC" w:rsidRPr="006D2859">
        <w:rPr>
          <w:rFonts w:ascii="仿宋" w:eastAsia="仿宋" w:hAnsi="仿宋" w:hint="eastAsia"/>
          <w:sz w:val="28"/>
          <w:szCs w:val="28"/>
        </w:rPr>
        <w:t>对标教育部“金课”的“两性一度”建设标准</w:t>
      </w:r>
      <w:r w:rsidR="00CB7CBC">
        <w:rPr>
          <w:rFonts w:ascii="仿宋" w:eastAsia="仿宋" w:hAnsi="仿宋" w:hint="eastAsia"/>
          <w:sz w:val="28"/>
          <w:szCs w:val="28"/>
        </w:rPr>
        <w:t>，加强一流课程建设，</w:t>
      </w:r>
      <w:r w:rsidR="00710024">
        <w:rPr>
          <w:rFonts w:ascii="仿宋" w:eastAsia="仿宋" w:hAnsi="仿宋" w:hint="eastAsia"/>
          <w:sz w:val="28"/>
          <w:szCs w:val="28"/>
        </w:rPr>
        <w:t>推进互联网+课堂</w:t>
      </w:r>
      <w:r w:rsidR="00710024" w:rsidRPr="00FA09AC">
        <w:rPr>
          <w:rFonts w:ascii="仿宋" w:eastAsia="仿宋" w:hAnsi="仿宋" w:cs="宋体" w:hint="eastAsia"/>
          <w:kern w:val="0"/>
          <w:sz w:val="28"/>
          <w:szCs w:val="28"/>
        </w:rPr>
        <w:t>教学，建成有湖师特色的课程体系。</w:t>
      </w:r>
    </w:p>
    <w:p w:rsidR="00746C9A" w:rsidRPr="006D2859" w:rsidRDefault="002A74F2" w:rsidP="009C0280">
      <w:pPr>
        <w:widowControl/>
        <w:spacing w:line="480" w:lineRule="exact"/>
        <w:ind w:firstLineChars="200" w:firstLine="562"/>
        <w:jc w:val="left"/>
        <w:rPr>
          <w:rFonts w:ascii="仿宋" w:eastAsia="仿宋" w:hAnsi="仿宋" w:cs="宋体"/>
          <w:b/>
          <w:kern w:val="0"/>
          <w:sz w:val="28"/>
          <w:szCs w:val="28"/>
        </w:rPr>
      </w:pPr>
      <w:r>
        <w:rPr>
          <w:rFonts w:ascii="仿宋" w:eastAsia="仿宋" w:hAnsi="仿宋" w:cs="宋体" w:hint="eastAsia"/>
          <w:b/>
          <w:kern w:val="0"/>
          <w:sz w:val="28"/>
          <w:szCs w:val="28"/>
        </w:rPr>
        <w:t>二、项目类别和经费支持</w:t>
      </w:r>
    </w:p>
    <w:p w:rsidR="00746C9A" w:rsidRPr="00C52A80" w:rsidRDefault="00746C9A" w:rsidP="00C903CF">
      <w:pPr>
        <w:widowControl/>
        <w:spacing w:line="480" w:lineRule="exact"/>
        <w:ind w:firstLineChars="200" w:firstLine="560"/>
        <w:jc w:val="left"/>
        <w:rPr>
          <w:rFonts w:ascii="仿宋" w:eastAsia="仿宋" w:hAnsi="仿宋" w:cs="宋体"/>
          <w:kern w:val="0"/>
          <w:sz w:val="28"/>
          <w:szCs w:val="28"/>
        </w:rPr>
      </w:pPr>
      <w:r w:rsidRPr="00C52A80">
        <w:rPr>
          <w:rFonts w:ascii="仿宋" w:eastAsia="仿宋" w:hAnsi="仿宋" w:cs="宋体"/>
          <w:kern w:val="0"/>
          <w:sz w:val="28"/>
          <w:szCs w:val="28"/>
        </w:rPr>
        <w:t>1.</w:t>
      </w:r>
      <w:r w:rsidR="00987C58">
        <w:rPr>
          <w:rFonts w:ascii="仿宋" w:eastAsia="仿宋" w:hAnsi="仿宋" w:cs="宋体" w:hint="eastAsia"/>
          <w:kern w:val="0"/>
          <w:sz w:val="28"/>
          <w:szCs w:val="28"/>
        </w:rPr>
        <w:t>2019年</w:t>
      </w:r>
      <w:r w:rsidRPr="00C52A80">
        <w:rPr>
          <w:rFonts w:ascii="仿宋" w:eastAsia="仿宋" w:hAnsi="仿宋" w:cs="宋体" w:hint="eastAsia"/>
          <w:kern w:val="0"/>
          <w:sz w:val="28"/>
          <w:szCs w:val="28"/>
        </w:rPr>
        <w:t>课程</w:t>
      </w:r>
      <w:r>
        <w:rPr>
          <w:rFonts w:ascii="仿宋" w:eastAsia="仿宋" w:hAnsi="仿宋" w:cs="宋体" w:hint="eastAsia"/>
          <w:kern w:val="0"/>
          <w:sz w:val="28"/>
          <w:szCs w:val="28"/>
        </w:rPr>
        <w:t>建设</w:t>
      </w:r>
      <w:r w:rsidRPr="00C52A80">
        <w:rPr>
          <w:rFonts w:ascii="仿宋" w:eastAsia="仿宋" w:hAnsi="仿宋" w:cs="宋体" w:hint="eastAsia"/>
          <w:kern w:val="0"/>
          <w:sz w:val="28"/>
          <w:szCs w:val="28"/>
        </w:rPr>
        <w:t>项目分为校级精品在线开放课程、双语（全英语）教学课程、通识教育核心课程、专业核心课程、新生研讨课程五个类别。</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C52A80">
        <w:rPr>
          <w:rFonts w:ascii="仿宋" w:eastAsia="仿宋" w:hAnsi="仿宋" w:cs="宋体"/>
          <w:kern w:val="0"/>
          <w:sz w:val="28"/>
          <w:szCs w:val="28"/>
        </w:rPr>
        <w:t>2.</w:t>
      </w:r>
      <w:r w:rsidR="00987C58">
        <w:rPr>
          <w:rFonts w:ascii="仿宋" w:eastAsia="仿宋" w:hAnsi="仿宋" w:cs="宋体"/>
          <w:kern w:val="0"/>
          <w:sz w:val="28"/>
          <w:szCs w:val="28"/>
        </w:rPr>
        <w:t>本次</w:t>
      </w:r>
      <w:r>
        <w:rPr>
          <w:rFonts w:ascii="仿宋" w:eastAsia="仿宋" w:hAnsi="仿宋" w:cs="宋体" w:hint="eastAsia"/>
          <w:kern w:val="0"/>
          <w:sz w:val="28"/>
          <w:szCs w:val="28"/>
        </w:rPr>
        <w:t>课程建设</w:t>
      </w:r>
      <w:r w:rsidRPr="00C52A80">
        <w:rPr>
          <w:rFonts w:ascii="仿宋" w:eastAsia="仿宋" w:hAnsi="仿宋" w:cs="宋体" w:hint="eastAsia"/>
          <w:kern w:val="0"/>
          <w:sz w:val="28"/>
          <w:szCs w:val="28"/>
        </w:rPr>
        <w:t>项目采取学校下指标、学院</w:t>
      </w:r>
      <w:r>
        <w:rPr>
          <w:rFonts w:ascii="宋体" w:hAnsi="宋体" w:cs="宋体" w:hint="eastAsia"/>
          <w:kern w:val="0"/>
          <w:sz w:val="28"/>
          <w:szCs w:val="28"/>
        </w:rPr>
        <w:t>限额申报、教务处形式审查后立项发文、学院</w:t>
      </w:r>
      <w:r>
        <w:rPr>
          <w:rFonts w:ascii="仿宋" w:eastAsia="仿宋" w:hAnsi="仿宋" w:cs="宋体" w:hint="eastAsia"/>
          <w:kern w:val="0"/>
          <w:sz w:val="28"/>
          <w:szCs w:val="28"/>
        </w:rPr>
        <w:t>组织</w:t>
      </w:r>
      <w:r w:rsidRPr="00C52A80">
        <w:rPr>
          <w:rFonts w:ascii="仿宋" w:eastAsia="仿宋" w:hAnsi="仿宋" w:cs="宋体" w:hint="eastAsia"/>
          <w:kern w:val="0"/>
          <w:sz w:val="28"/>
          <w:szCs w:val="28"/>
        </w:rPr>
        <w:t>实施建设、</w:t>
      </w:r>
      <w:r>
        <w:rPr>
          <w:rFonts w:ascii="仿宋" w:eastAsia="仿宋" w:hAnsi="仿宋" w:cs="宋体" w:hint="eastAsia"/>
          <w:kern w:val="0"/>
          <w:sz w:val="28"/>
          <w:szCs w:val="28"/>
        </w:rPr>
        <w:t>学院自查、</w:t>
      </w:r>
      <w:r w:rsidRPr="00C52A80">
        <w:rPr>
          <w:rFonts w:ascii="仿宋" w:eastAsia="仿宋" w:hAnsi="仿宋" w:cs="宋体" w:hint="eastAsia"/>
          <w:kern w:val="0"/>
          <w:sz w:val="28"/>
          <w:szCs w:val="28"/>
        </w:rPr>
        <w:t>学校统一检查验收的模式进行。各学院结</w:t>
      </w:r>
      <w:bookmarkStart w:id="0" w:name="_GoBack"/>
      <w:bookmarkEnd w:id="0"/>
      <w:r>
        <w:rPr>
          <w:rFonts w:ascii="仿宋" w:eastAsia="仿宋" w:hAnsi="仿宋" w:cs="宋体" w:hint="eastAsia"/>
          <w:kern w:val="0"/>
          <w:sz w:val="28"/>
          <w:szCs w:val="28"/>
        </w:rPr>
        <w:t>合二级学院课</w:t>
      </w:r>
      <w:r w:rsidRPr="00BB14A0">
        <w:rPr>
          <w:rFonts w:ascii="仿宋" w:eastAsia="仿宋" w:hAnsi="仿宋" w:cs="宋体" w:hint="eastAsia"/>
          <w:color w:val="FF0000"/>
          <w:kern w:val="0"/>
          <w:sz w:val="28"/>
          <w:szCs w:val="28"/>
        </w:rPr>
        <w:t>程与教材建设</w:t>
      </w:r>
      <w:r>
        <w:rPr>
          <w:rFonts w:ascii="宋体" w:hAnsi="宋体" w:cs="宋体" w:hint="eastAsia"/>
          <w:kern w:val="0"/>
          <w:sz w:val="28"/>
          <w:szCs w:val="28"/>
        </w:rPr>
        <w:t>计</w:t>
      </w:r>
      <w:r w:rsidRPr="00C52A80">
        <w:rPr>
          <w:rFonts w:ascii="仿宋" w:eastAsia="仿宋" w:hAnsi="仿宋" w:cs="宋体" w:hint="eastAsia"/>
          <w:kern w:val="0"/>
          <w:sz w:val="28"/>
          <w:szCs w:val="28"/>
        </w:rPr>
        <w:t>划</w:t>
      </w:r>
      <w:r w:rsidR="009C0280">
        <w:rPr>
          <w:rFonts w:ascii="仿宋" w:eastAsia="仿宋" w:hAnsi="仿宋" w:cs="宋体" w:hint="eastAsia"/>
          <w:kern w:val="0"/>
          <w:sz w:val="28"/>
          <w:szCs w:val="28"/>
        </w:rPr>
        <w:t>（2018-2020）</w:t>
      </w:r>
      <w:r w:rsidRPr="00C52A80">
        <w:rPr>
          <w:rFonts w:ascii="仿宋" w:eastAsia="仿宋" w:hAnsi="仿宋" w:cs="宋体" w:hint="eastAsia"/>
          <w:kern w:val="0"/>
          <w:sz w:val="28"/>
          <w:szCs w:val="28"/>
        </w:rPr>
        <w:t>，按照指标数</w:t>
      </w:r>
      <w:r>
        <w:rPr>
          <w:rFonts w:ascii="宋体" w:hAnsi="宋体" w:cs="宋体" w:hint="eastAsia"/>
          <w:kern w:val="0"/>
          <w:sz w:val="28"/>
          <w:szCs w:val="28"/>
        </w:rPr>
        <w:t>做好</w:t>
      </w:r>
      <w:r w:rsidRPr="00C52A80">
        <w:rPr>
          <w:rFonts w:ascii="仿宋" w:eastAsia="仿宋" w:hAnsi="仿宋" w:cs="宋体" w:hint="eastAsia"/>
          <w:kern w:val="0"/>
          <w:sz w:val="28"/>
          <w:szCs w:val="28"/>
        </w:rPr>
        <w:t>统筹安排</w:t>
      </w:r>
      <w:r w:rsidRPr="006D2859">
        <w:rPr>
          <w:rFonts w:ascii="仿宋" w:eastAsia="仿宋" w:hAnsi="仿宋" w:cs="宋体" w:hint="eastAsia"/>
          <w:kern w:val="0"/>
          <w:sz w:val="28"/>
          <w:szCs w:val="28"/>
        </w:rPr>
        <w:t>。五类课程</w:t>
      </w:r>
      <w:bookmarkStart w:id="1" w:name="_Hlk13122598"/>
      <w:r w:rsidRPr="006D2859">
        <w:rPr>
          <w:rFonts w:ascii="仿宋" w:eastAsia="仿宋" w:hAnsi="仿宋" w:cs="宋体" w:hint="eastAsia"/>
          <w:kern w:val="0"/>
          <w:sz w:val="28"/>
          <w:szCs w:val="28"/>
        </w:rPr>
        <w:t>建设项目分学院指标分配表见附件</w:t>
      </w:r>
      <w:r w:rsidRPr="006D2859">
        <w:rPr>
          <w:rFonts w:ascii="仿宋" w:eastAsia="仿宋" w:hAnsi="仿宋" w:cs="宋体"/>
          <w:kern w:val="0"/>
          <w:sz w:val="28"/>
          <w:szCs w:val="28"/>
        </w:rPr>
        <w:t>1</w:t>
      </w:r>
      <w:r w:rsidRPr="006D2859">
        <w:rPr>
          <w:rFonts w:ascii="仿宋" w:eastAsia="仿宋" w:hAnsi="仿宋" w:cs="宋体" w:hint="eastAsia"/>
          <w:kern w:val="0"/>
          <w:sz w:val="28"/>
          <w:szCs w:val="28"/>
        </w:rPr>
        <w:t>。</w:t>
      </w:r>
      <w:bookmarkEnd w:id="1"/>
    </w:p>
    <w:p w:rsidR="00570BCB" w:rsidRDefault="00746C9A" w:rsidP="00BB0FC6">
      <w:pPr>
        <w:widowControl/>
        <w:ind w:firstLineChars="200" w:firstLine="560"/>
        <w:jc w:val="left"/>
        <w:rPr>
          <w:rFonts w:ascii="仿宋" w:eastAsia="仿宋" w:hAnsi="仿宋" w:cs="宋体"/>
          <w:kern w:val="0"/>
          <w:sz w:val="28"/>
          <w:szCs w:val="28"/>
        </w:rPr>
      </w:pPr>
      <w:r w:rsidRPr="006D2859">
        <w:rPr>
          <w:rFonts w:ascii="仿宋" w:eastAsia="仿宋" w:hAnsi="仿宋" w:cs="宋体"/>
          <w:kern w:val="0"/>
          <w:sz w:val="28"/>
          <w:szCs w:val="28"/>
        </w:rPr>
        <w:t>3.2019</w:t>
      </w:r>
      <w:r>
        <w:rPr>
          <w:rFonts w:ascii="仿宋" w:eastAsia="仿宋" w:hAnsi="仿宋" w:cs="宋体" w:hint="eastAsia"/>
          <w:kern w:val="0"/>
          <w:sz w:val="28"/>
          <w:szCs w:val="28"/>
        </w:rPr>
        <w:t>年度立项的</w:t>
      </w:r>
      <w:r>
        <w:rPr>
          <w:rFonts w:ascii="宋体" w:hAnsi="宋体" w:cs="宋体" w:hint="eastAsia"/>
          <w:kern w:val="0"/>
          <w:sz w:val="28"/>
          <w:szCs w:val="28"/>
        </w:rPr>
        <w:t>校级</w:t>
      </w:r>
      <w:r>
        <w:rPr>
          <w:rFonts w:ascii="仿宋" w:eastAsia="仿宋" w:hAnsi="仿宋" w:cs="宋体" w:hint="eastAsia"/>
          <w:kern w:val="0"/>
          <w:sz w:val="28"/>
          <w:szCs w:val="28"/>
        </w:rPr>
        <w:t>课程建设项目</w:t>
      </w:r>
      <w:r>
        <w:rPr>
          <w:rFonts w:ascii="宋体" w:hAnsi="宋体" w:cs="宋体" w:hint="eastAsia"/>
          <w:kern w:val="0"/>
          <w:sz w:val="28"/>
          <w:szCs w:val="28"/>
        </w:rPr>
        <w:t>，学校</w:t>
      </w:r>
      <w:r>
        <w:rPr>
          <w:rFonts w:ascii="仿宋" w:eastAsia="仿宋" w:hAnsi="仿宋" w:cs="宋体" w:hint="eastAsia"/>
          <w:kern w:val="0"/>
          <w:sz w:val="28"/>
          <w:szCs w:val="28"/>
        </w:rPr>
        <w:t>不单独给予经费资助（通识教育核心课</w:t>
      </w:r>
      <w:r>
        <w:rPr>
          <w:rFonts w:ascii="宋体" w:hAnsi="宋体" w:cs="宋体" w:hint="eastAsia"/>
          <w:kern w:val="0"/>
          <w:sz w:val="28"/>
          <w:szCs w:val="28"/>
        </w:rPr>
        <w:t>程</w:t>
      </w:r>
      <w:r>
        <w:rPr>
          <w:rFonts w:ascii="仿宋" w:eastAsia="仿宋" w:hAnsi="仿宋" w:cs="宋体" w:hint="eastAsia"/>
          <w:kern w:val="0"/>
          <w:sz w:val="28"/>
          <w:szCs w:val="28"/>
        </w:rPr>
        <w:t>除外）</w:t>
      </w:r>
      <w:ins w:id="2" w:author="User" w:date="2019-07-05T00:05:00Z">
        <w:r>
          <w:rPr>
            <w:rFonts w:ascii="仿宋" w:eastAsia="仿宋" w:hAnsi="仿宋" w:cs="宋体" w:hint="eastAsia"/>
            <w:kern w:val="0"/>
            <w:sz w:val="28"/>
            <w:szCs w:val="28"/>
          </w:rPr>
          <w:t>，</w:t>
        </w:r>
        <w:r w:rsidRPr="00987C58">
          <w:rPr>
            <w:rFonts w:ascii="仿宋" w:eastAsia="仿宋" w:hAnsi="仿宋" w:cs="宋体" w:hint="eastAsia"/>
            <w:kern w:val="0"/>
            <w:sz w:val="28"/>
            <w:szCs w:val="28"/>
          </w:rPr>
          <w:t>由学院自筹</w:t>
        </w:r>
      </w:ins>
      <w:ins w:id="3" w:author="User" w:date="2019-07-05T00:12:00Z">
        <w:r w:rsidRPr="00987C58">
          <w:rPr>
            <w:rFonts w:ascii="仿宋" w:eastAsia="仿宋" w:hAnsi="仿宋" w:cs="宋体" w:hint="eastAsia"/>
            <w:kern w:val="0"/>
            <w:sz w:val="28"/>
            <w:szCs w:val="28"/>
          </w:rPr>
          <w:t>经费</w:t>
        </w:r>
        <w:r w:rsidRPr="00987C58">
          <w:rPr>
            <w:rFonts w:ascii="宋体" w:hAnsi="宋体" w:cs="宋体" w:hint="eastAsia"/>
            <w:kern w:val="0"/>
            <w:sz w:val="28"/>
            <w:szCs w:val="28"/>
          </w:rPr>
          <w:t>进</w:t>
        </w:r>
      </w:ins>
      <w:ins w:id="4" w:author="User" w:date="2019-07-05T00:09:00Z">
        <w:r w:rsidRPr="00987C58">
          <w:rPr>
            <w:rFonts w:ascii="宋体" w:hAnsi="宋体" w:cs="宋体" w:hint="eastAsia"/>
            <w:kern w:val="0"/>
            <w:sz w:val="28"/>
            <w:szCs w:val="28"/>
          </w:rPr>
          <w:t>行资助</w:t>
        </w:r>
      </w:ins>
      <w:ins w:id="5" w:author="User" w:date="2019-07-05T00:05:00Z">
        <w:r w:rsidRPr="00987C58">
          <w:rPr>
            <w:rFonts w:ascii="仿宋" w:eastAsia="仿宋" w:hAnsi="仿宋" w:cs="宋体" w:hint="eastAsia"/>
            <w:kern w:val="0"/>
            <w:sz w:val="28"/>
            <w:szCs w:val="28"/>
          </w:rPr>
          <w:t>。有各级各类专业建设项目（国家和省一流专业、国家“卓越计划”、省优势特色专业、市重点专业）的学院，</w:t>
        </w:r>
      </w:ins>
      <w:ins w:id="6" w:author="User" w:date="2019-07-05T00:13:00Z">
        <w:r w:rsidRPr="00987C58">
          <w:rPr>
            <w:rFonts w:ascii="仿宋" w:eastAsia="仿宋" w:hAnsi="仿宋" w:cs="宋体" w:hint="eastAsia"/>
            <w:kern w:val="0"/>
            <w:sz w:val="28"/>
            <w:szCs w:val="28"/>
          </w:rPr>
          <w:t>建议</w:t>
        </w:r>
      </w:ins>
      <w:ins w:id="7" w:author="User" w:date="2019-07-05T00:05:00Z">
        <w:r w:rsidRPr="00987C58">
          <w:rPr>
            <w:rFonts w:ascii="仿宋" w:eastAsia="仿宋" w:hAnsi="仿宋" w:cs="宋体" w:hint="eastAsia"/>
            <w:kern w:val="0"/>
            <w:sz w:val="28"/>
            <w:szCs w:val="28"/>
          </w:rPr>
          <w:t>从专业建设项目中出资。</w:t>
        </w:r>
      </w:ins>
    </w:p>
    <w:p w:rsidR="00746C9A" w:rsidRDefault="00570BCB" w:rsidP="00BB0FC6">
      <w:pPr>
        <w:widowControl/>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4.</w:t>
      </w:r>
      <w:r w:rsidR="00746C9A" w:rsidRPr="006D2859">
        <w:rPr>
          <w:rFonts w:ascii="仿宋" w:eastAsia="仿宋" w:hAnsi="仿宋" w:cs="宋体" w:hint="eastAsia"/>
          <w:kern w:val="0"/>
          <w:sz w:val="28"/>
          <w:szCs w:val="28"/>
        </w:rPr>
        <w:t>课程通过结题验收</w:t>
      </w:r>
      <w:r w:rsidR="00746C9A">
        <w:rPr>
          <w:rFonts w:ascii="宋体" w:hAnsi="宋体" w:cs="宋体" w:hint="eastAsia"/>
          <w:kern w:val="0"/>
          <w:sz w:val="28"/>
          <w:szCs w:val="28"/>
        </w:rPr>
        <w:t>后</w:t>
      </w:r>
      <w:r w:rsidR="00746C9A" w:rsidRPr="006D2859">
        <w:rPr>
          <w:rFonts w:ascii="仿宋" w:eastAsia="仿宋" w:hAnsi="仿宋" w:cs="宋体" w:hint="eastAsia"/>
          <w:kern w:val="0"/>
          <w:sz w:val="28"/>
          <w:szCs w:val="28"/>
        </w:rPr>
        <w:t>，学校将给予</w:t>
      </w:r>
      <w:r w:rsidR="00746C9A">
        <w:rPr>
          <w:rFonts w:ascii="仿宋" w:eastAsia="仿宋" w:hAnsi="仿宋" w:cs="宋体" w:hint="eastAsia"/>
          <w:kern w:val="0"/>
          <w:sz w:val="28"/>
          <w:szCs w:val="28"/>
        </w:rPr>
        <w:t>一定</w:t>
      </w:r>
      <w:r w:rsidR="00746C9A" w:rsidRPr="006D2859">
        <w:rPr>
          <w:rFonts w:ascii="仿宋" w:eastAsia="仿宋" w:hAnsi="仿宋" w:cs="宋体" w:hint="eastAsia"/>
          <w:kern w:val="0"/>
          <w:sz w:val="28"/>
          <w:szCs w:val="28"/>
        </w:rPr>
        <w:t>工作量</w:t>
      </w:r>
      <w:r w:rsidR="00746C9A">
        <w:rPr>
          <w:rFonts w:ascii="仿宋" w:eastAsia="仿宋" w:hAnsi="仿宋" w:cs="宋体" w:hint="eastAsia"/>
          <w:kern w:val="0"/>
          <w:sz w:val="28"/>
          <w:szCs w:val="28"/>
        </w:rPr>
        <w:t>补助</w:t>
      </w:r>
      <w:r w:rsidR="00746C9A" w:rsidRPr="006D2859">
        <w:rPr>
          <w:rFonts w:ascii="仿宋" w:eastAsia="仿宋" w:hAnsi="仿宋" w:cs="宋体" w:hint="eastAsia"/>
          <w:kern w:val="0"/>
          <w:sz w:val="28"/>
          <w:szCs w:val="28"/>
        </w:rPr>
        <w:t>。</w:t>
      </w:r>
    </w:p>
    <w:p w:rsidR="00746C9A" w:rsidRPr="006D2859" w:rsidRDefault="00746C9A" w:rsidP="009C0280">
      <w:pPr>
        <w:widowControl/>
        <w:shd w:val="clear" w:color="auto" w:fill="FFFFFF"/>
        <w:spacing w:line="480" w:lineRule="exact"/>
        <w:ind w:firstLineChars="200" w:firstLine="562"/>
        <w:jc w:val="left"/>
        <w:rPr>
          <w:rFonts w:ascii="仿宋" w:eastAsia="仿宋" w:hAnsi="仿宋" w:cs="宋体"/>
          <w:b/>
          <w:bCs/>
          <w:kern w:val="0"/>
          <w:sz w:val="28"/>
          <w:szCs w:val="28"/>
        </w:rPr>
      </w:pPr>
      <w:r w:rsidRPr="006D2859">
        <w:rPr>
          <w:rFonts w:ascii="仿宋" w:eastAsia="仿宋" w:hAnsi="仿宋" w:cs="宋体" w:hint="eastAsia"/>
          <w:b/>
          <w:bCs/>
          <w:kern w:val="0"/>
          <w:sz w:val="28"/>
          <w:szCs w:val="28"/>
        </w:rPr>
        <w:t>三、建设年限</w:t>
      </w:r>
    </w:p>
    <w:p w:rsidR="00570BCB" w:rsidRDefault="00570BCB" w:rsidP="00C903CF">
      <w:pPr>
        <w:widowControl/>
        <w:spacing w:line="48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lastRenderedPageBreak/>
        <w:t>校级课程建设项目建设周期为2</w:t>
      </w:r>
      <w:r w:rsidR="00746C9A" w:rsidRPr="006D2859">
        <w:rPr>
          <w:rFonts w:ascii="仿宋" w:eastAsia="仿宋" w:hAnsi="仿宋" w:cs="宋体" w:hint="eastAsia"/>
          <w:kern w:val="0"/>
          <w:sz w:val="28"/>
          <w:szCs w:val="28"/>
        </w:rPr>
        <w:t>年，本年度立项建设课程项目建设起始时间为</w:t>
      </w:r>
      <w:r w:rsidR="00746C9A" w:rsidRPr="006D2859">
        <w:rPr>
          <w:rFonts w:ascii="仿宋" w:eastAsia="仿宋" w:hAnsi="仿宋" w:cs="宋体"/>
          <w:kern w:val="0"/>
          <w:sz w:val="28"/>
          <w:szCs w:val="28"/>
        </w:rPr>
        <w:t>2019</w:t>
      </w:r>
      <w:r w:rsidR="00746C9A" w:rsidRPr="006D2859">
        <w:rPr>
          <w:rFonts w:ascii="仿宋" w:eastAsia="仿宋" w:hAnsi="仿宋" w:cs="宋体" w:hint="eastAsia"/>
          <w:kern w:val="0"/>
          <w:sz w:val="28"/>
          <w:szCs w:val="28"/>
        </w:rPr>
        <w:t>年</w:t>
      </w:r>
      <w:r w:rsidR="00746C9A" w:rsidRPr="006D2859">
        <w:rPr>
          <w:rFonts w:ascii="仿宋" w:eastAsia="仿宋" w:hAnsi="仿宋" w:cs="宋体"/>
          <w:kern w:val="0"/>
          <w:sz w:val="28"/>
          <w:szCs w:val="28"/>
        </w:rPr>
        <w:t>9</w:t>
      </w:r>
      <w:r w:rsidR="00746C9A" w:rsidRPr="006D2859">
        <w:rPr>
          <w:rFonts w:ascii="仿宋" w:eastAsia="仿宋" w:hAnsi="仿宋" w:cs="宋体" w:hint="eastAsia"/>
          <w:kern w:val="0"/>
          <w:sz w:val="28"/>
          <w:szCs w:val="28"/>
        </w:rPr>
        <w:t>月。</w:t>
      </w:r>
    </w:p>
    <w:p w:rsidR="00746C9A" w:rsidRPr="006D2859" w:rsidRDefault="00570BCB" w:rsidP="00C903CF">
      <w:pPr>
        <w:widowControl/>
        <w:spacing w:line="48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sidR="00746C9A">
        <w:rPr>
          <w:rFonts w:ascii="仿宋" w:eastAsia="仿宋" w:hAnsi="仿宋" w:cs="宋体" w:hint="eastAsia"/>
          <w:kern w:val="0"/>
          <w:sz w:val="28"/>
          <w:szCs w:val="28"/>
        </w:rPr>
        <w:t>有</w:t>
      </w:r>
      <w:r w:rsidR="00746C9A" w:rsidRPr="006D2859">
        <w:rPr>
          <w:rFonts w:ascii="仿宋" w:eastAsia="仿宋" w:hAnsi="仿宋" w:cs="宋体" w:hint="eastAsia"/>
          <w:kern w:val="0"/>
          <w:sz w:val="28"/>
          <w:szCs w:val="28"/>
        </w:rPr>
        <w:t>特殊情况</w:t>
      </w:r>
      <w:r w:rsidR="00746C9A">
        <w:rPr>
          <w:rFonts w:ascii="仿宋" w:eastAsia="仿宋" w:hAnsi="仿宋" w:cs="宋体" w:hint="eastAsia"/>
          <w:kern w:val="0"/>
          <w:sz w:val="28"/>
          <w:szCs w:val="28"/>
        </w:rPr>
        <w:t>无法按时完成的项目，需提前半年向教务处递交延期申请，</w:t>
      </w:r>
      <w:r w:rsidR="00746C9A" w:rsidRPr="006D2859">
        <w:rPr>
          <w:rFonts w:ascii="仿宋" w:eastAsia="仿宋" w:hAnsi="仿宋" w:cs="宋体" w:hint="eastAsia"/>
          <w:kern w:val="0"/>
          <w:sz w:val="28"/>
          <w:szCs w:val="28"/>
        </w:rPr>
        <w:t>经教务处审核</w:t>
      </w:r>
      <w:r w:rsidR="00746C9A">
        <w:rPr>
          <w:rFonts w:ascii="仿宋" w:eastAsia="仿宋" w:hAnsi="仿宋" w:cs="宋体" w:hint="eastAsia"/>
          <w:kern w:val="0"/>
          <w:sz w:val="28"/>
          <w:szCs w:val="28"/>
        </w:rPr>
        <w:t>批准</w:t>
      </w:r>
      <w:r w:rsidR="00746C9A" w:rsidRPr="006D2859">
        <w:rPr>
          <w:rFonts w:ascii="仿宋" w:eastAsia="仿宋" w:hAnsi="仿宋" w:cs="宋体" w:hint="eastAsia"/>
          <w:kern w:val="0"/>
          <w:sz w:val="28"/>
          <w:szCs w:val="28"/>
        </w:rPr>
        <w:t>后</w:t>
      </w:r>
      <w:r w:rsidR="00746C9A">
        <w:rPr>
          <w:rFonts w:ascii="仿宋" w:eastAsia="仿宋" w:hAnsi="仿宋" w:cs="宋体" w:hint="eastAsia"/>
          <w:kern w:val="0"/>
          <w:sz w:val="28"/>
          <w:szCs w:val="28"/>
        </w:rPr>
        <w:t>，</w:t>
      </w:r>
      <w:r w:rsidR="00746C9A" w:rsidRPr="006D2859">
        <w:rPr>
          <w:rFonts w:ascii="仿宋" w:eastAsia="仿宋" w:hAnsi="仿宋" w:cs="宋体" w:hint="eastAsia"/>
          <w:kern w:val="0"/>
          <w:sz w:val="28"/>
          <w:szCs w:val="28"/>
        </w:rPr>
        <w:t>最多延期</w:t>
      </w:r>
      <w:r w:rsidR="00746C9A" w:rsidRPr="006D2859">
        <w:rPr>
          <w:rFonts w:ascii="仿宋" w:eastAsia="仿宋" w:hAnsi="仿宋" w:cs="宋体"/>
          <w:kern w:val="0"/>
          <w:sz w:val="28"/>
          <w:szCs w:val="28"/>
        </w:rPr>
        <w:t>l</w:t>
      </w:r>
      <w:r w:rsidR="00746C9A" w:rsidRPr="006D2859">
        <w:rPr>
          <w:rFonts w:ascii="仿宋" w:eastAsia="仿宋" w:hAnsi="仿宋" w:cs="宋体" w:hint="eastAsia"/>
          <w:kern w:val="0"/>
          <w:sz w:val="28"/>
          <w:szCs w:val="28"/>
        </w:rPr>
        <w:t>年。</w:t>
      </w:r>
    </w:p>
    <w:p w:rsidR="00746C9A" w:rsidRPr="006D2859" w:rsidRDefault="00746C9A" w:rsidP="00FA09AC">
      <w:pPr>
        <w:widowControl/>
        <w:spacing w:line="480" w:lineRule="exact"/>
        <w:ind w:firstLineChars="200" w:firstLine="562"/>
        <w:jc w:val="left"/>
        <w:rPr>
          <w:rFonts w:ascii="仿宋" w:eastAsia="仿宋" w:hAnsi="仿宋" w:cs="宋体"/>
          <w:b/>
          <w:kern w:val="0"/>
          <w:sz w:val="28"/>
          <w:szCs w:val="28"/>
        </w:rPr>
      </w:pPr>
      <w:r w:rsidRPr="00FA09AC">
        <w:rPr>
          <w:rFonts w:ascii="仿宋" w:eastAsia="仿宋" w:hAnsi="仿宋" w:cs="宋体" w:hint="eastAsia"/>
          <w:b/>
          <w:bCs/>
          <w:kern w:val="0"/>
          <w:sz w:val="28"/>
          <w:szCs w:val="28"/>
        </w:rPr>
        <w:t>四、</w:t>
      </w:r>
      <w:r w:rsidR="008179A4" w:rsidRPr="00FA09AC">
        <w:rPr>
          <w:rFonts w:ascii="仿宋" w:eastAsia="仿宋" w:hAnsi="仿宋" w:cs="宋体" w:hint="eastAsia"/>
          <w:b/>
          <w:bCs/>
          <w:kern w:val="0"/>
          <w:sz w:val="28"/>
          <w:szCs w:val="28"/>
        </w:rPr>
        <w:t>建设</w:t>
      </w:r>
      <w:r w:rsidRPr="00FA09AC">
        <w:rPr>
          <w:rFonts w:ascii="仿宋" w:eastAsia="仿宋" w:hAnsi="仿宋" w:cs="宋体" w:hint="eastAsia"/>
          <w:b/>
          <w:bCs/>
          <w:kern w:val="0"/>
          <w:sz w:val="28"/>
          <w:szCs w:val="28"/>
        </w:rPr>
        <w:t>要</w:t>
      </w:r>
      <w:r w:rsidRPr="006D2859">
        <w:rPr>
          <w:rFonts w:ascii="仿宋" w:eastAsia="仿宋" w:hAnsi="仿宋" w:cs="宋体" w:hint="eastAsia"/>
          <w:b/>
          <w:kern w:val="0"/>
          <w:sz w:val="28"/>
          <w:szCs w:val="28"/>
        </w:rPr>
        <w:t>求</w:t>
      </w:r>
    </w:p>
    <w:p w:rsidR="002456E9" w:rsidRDefault="00746C9A" w:rsidP="00C903CF">
      <w:pPr>
        <w:widowControl/>
        <w:spacing w:line="480" w:lineRule="exact"/>
        <w:ind w:firstLineChars="200" w:firstLine="560"/>
        <w:jc w:val="left"/>
        <w:rPr>
          <w:rFonts w:ascii="仿宋" w:eastAsia="仿宋" w:hAnsi="仿宋" w:cs="宋体"/>
          <w:color w:val="FF0000"/>
          <w:kern w:val="0"/>
          <w:sz w:val="28"/>
          <w:szCs w:val="28"/>
        </w:rPr>
      </w:pPr>
      <w:r w:rsidRPr="005C27D8">
        <w:rPr>
          <w:rFonts w:ascii="仿宋" w:eastAsia="仿宋" w:hAnsi="仿宋" w:cs="宋体"/>
          <w:color w:val="FF0000"/>
          <w:kern w:val="0"/>
          <w:sz w:val="28"/>
          <w:szCs w:val="28"/>
        </w:rPr>
        <w:t>1.</w:t>
      </w:r>
      <w:r w:rsidR="002456E9" w:rsidRPr="002456E9">
        <w:rPr>
          <w:rFonts w:ascii="仿宋" w:eastAsia="仿宋" w:hAnsi="仿宋" w:cs="宋体"/>
          <w:color w:val="FF0000"/>
          <w:kern w:val="0"/>
          <w:sz w:val="28"/>
          <w:szCs w:val="28"/>
        </w:rPr>
        <w:t xml:space="preserve"> </w:t>
      </w:r>
      <w:r w:rsidR="002456E9">
        <w:rPr>
          <w:rFonts w:ascii="仿宋" w:eastAsia="仿宋" w:hAnsi="仿宋" w:cs="宋体"/>
          <w:color w:val="FF0000"/>
          <w:kern w:val="0"/>
          <w:sz w:val="28"/>
          <w:szCs w:val="28"/>
        </w:rPr>
        <w:t>课程建设项目必须</w:t>
      </w:r>
      <w:r w:rsidR="002456E9">
        <w:rPr>
          <w:rFonts w:ascii="仿宋" w:eastAsia="仿宋" w:hAnsi="仿宋" w:cs="宋体" w:hint="eastAsia"/>
          <w:kern w:val="0"/>
          <w:sz w:val="28"/>
          <w:szCs w:val="28"/>
        </w:rPr>
        <w:t>按照</w:t>
      </w:r>
      <w:r w:rsidR="002456E9" w:rsidRPr="006D2859">
        <w:rPr>
          <w:rFonts w:ascii="仿宋" w:eastAsia="仿宋" w:hAnsi="仿宋" w:cs="宋体" w:hint="eastAsia"/>
          <w:kern w:val="0"/>
          <w:sz w:val="28"/>
          <w:szCs w:val="28"/>
        </w:rPr>
        <w:t>相应课程</w:t>
      </w:r>
      <w:r w:rsidR="002456E9">
        <w:rPr>
          <w:rFonts w:ascii="仿宋" w:eastAsia="仿宋" w:hAnsi="仿宋" w:cs="宋体" w:hint="eastAsia"/>
          <w:kern w:val="0"/>
          <w:sz w:val="28"/>
          <w:szCs w:val="28"/>
        </w:rPr>
        <w:t>建设</w:t>
      </w:r>
      <w:r w:rsidR="002456E9" w:rsidRPr="006D2859">
        <w:rPr>
          <w:rFonts w:ascii="仿宋" w:eastAsia="仿宋" w:hAnsi="仿宋" w:cs="宋体" w:hint="eastAsia"/>
          <w:kern w:val="0"/>
          <w:sz w:val="28"/>
          <w:szCs w:val="28"/>
        </w:rPr>
        <w:t>质量标准</w:t>
      </w:r>
      <w:r w:rsidR="002456E9">
        <w:rPr>
          <w:rFonts w:ascii="仿宋" w:eastAsia="仿宋" w:hAnsi="仿宋" w:cs="宋体" w:hint="eastAsia"/>
          <w:kern w:val="0"/>
          <w:sz w:val="28"/>
          <w:szCs w:val="28"/>
        </w:rPr>
        <w:t>进行</w:t>
      </w:r>
      <w:r w:rsidR="002456E9" w:rsidRPr="00887F8D">
        <w:rPr>
          <w:rFonts w:ascii="仿宋" w:eastAsia="仿宋" w:hAnsi="仿宋" w:cs="宋体" w:hint="eastAsia"/>
          <w:color w:val="FF0000"/>
          <w:kern w:val="0"/>
          <w:sz w:val="28"/>
          <w:szCs w:val="28"/>
        </w:rPr>
        <w:t>。</w:t>
      </w:r>
    </w:p>
    <w:p w:rsidR="002456E9" w:rsidRDefault="002456E9" w:rsidP="002456E9">
      <w:pPr>
        <w:spacing w:line="500" w:lineRule="exact"/>
        <w:ind w:firstLineChars="200" w:firstLine="560"/>
        <w:rPr>
          <w:rFonts w:ascii="仿宋" w:eastAsia="仿宋" w:hAnsi="仿宋"/>
          <w:sz w:val="30"/>
          <w:szCs w:val="30"/>
        </w:rPr>
      </w:pPr>
      <w:r>
        <w:rPr>
          <w:rFonts w:ascii="仿宋" w:eastAsia="仿宋" w:hAnsi="仿宋" w:cs="宋体" w:hint="eastAsia"/>
          <w:color w:val="FF0000"/>
          <w:kern w:val="0"/>
          <w:sz w:val="28"/>
          <w:szCs w:val="28"/>
        </w:rPr>
        <w:t>2.</w:t>
      </w:r>
      <w:r w:rsidRPr="002456E9">
        <w:rPr>
          <w:rFonts w:ascii="仿宋" w:eastAsia="仿宋" w:hAnsi="仿宋" w:hint="eastAsia"/>
          <w:sz w:val="30"/>
          <w:szCs w:val="30"/>
        </w:rPr>
        <w:t xml:space="preserve"> </w:t>
      </w:r>
      <w:r>
        <w:rPr>
          <w:rFonts w:ascii="仿宋" w:eastAsia="仿宋" w:hAnsi="仿宋" w:hint="eastAsia"/>
          <w:sz w:val="30"/>
          <w:szCs w:val="30"/>
        </w:rPr>
        <w:t>每一个立项的课程建设项目，必须在湖州师范学院</w:t>
      </w:r>
      <w:r w:rsidRPr="004260EC">
        <w:rPr>
          <w:rFonts w:ascii="仿宋" w:eastAsia="仿宋" w:hAnsi="仿宋" w:hint="eastAsia"/>
          <w:sz w:val="30"/>
          <w:szCs w:val="30"/>
        </w:rPr>
        <w:t>网络教学平台上</w:t>
      </w:r>
      <w:r w:rsidRPr="004260EC">
        <w:rPr>
          <w:rFonts w:ascii="仿宋" w:eastAsia="仿宋" w:hAnsi="仿宋"/>
          <w:sz w:val="30"/>
          <w:szCs w:val="30"/>
        </w:rPr>
        <w:t>(</w:t>
      </w:r>
      <w:r w:rsidRPr="004260EC">
        <w:rPr>
          <w:rFonts w:ascii="仿宋" w:eastAsia="仿宋" w:hAnsi="仿宋" w:hint="eastAsia"/>
          <w:sz w:val="30"/>
          <w:szCs w:val="30"/>
        </w:rPr>
        <w:t>网址为：</w:t>
      </w:r>
      <w:hyperlink r:id="rId8" w:history="1">
        <w:r w:rsidRPr="004260EC">
          <w:t>http://hutc.fanya.chaoxing.com/portal</w:t>
        </w:r>
      </w:hyperlink>
      <w:r w:rsidRPr="004260EC">
        <w:rPr>
          <w:rFonts w:ascii="仿宋" w:eastAsia="仿宋" w:hAnsi="仿宋"/>
          <w:sz w:val="30"/>
          <w:szCs w:val="30"/>
        </w:rPr>
        <w:t>)</w:t>
      </w:r>
      <w:r>
        <w:rPr>
          <w:rFonts w:ascii="仿宋" w:eastAsia="仿宋" w:hAnsi="仿宋" w:hint="eastAsia"/>
          <w:sz w:val="30"/>
          <w:szCs w:val="30"/>
        </w:rPr>
        <w:t>完成课程资源建设</w:t>
      </w:r>
      <w:r w:rsidRPr="00A62BB6">
        <w:rPr>
          <w:rFonts w:ascii="仿宋" w:eastAsia="仿宋" w:hAnsi="仿宋" w:hint="eastAsia"/>
          <w:sz w:val="30"/>
          <w:szCs w:val="30"/>
        </w:rPr>
        <w:t>，包括基本资源建设与扩展资源建设</w:t>
      </w:r>
      <w:r>
        <w:rPr>
          <w:rFonts w:ascii="仿宋" w:eastAsia="仿宋" w:hAnsi="仿宋" w:hint="eastAsia"/>
          <w:sz w:val="30"/>
          <w:szCs w:val="30"/>
        </w:rPr>
        <w:t>。其中：</w:t>
      </w:r>
    </w:p>
    <w:p w:rsidR="002456E9" w:rsidRDefault="002456E9" w:rsidP="002456E9">
      <w:pPr>
        <w:spacing w:line="500" w:lineRule="exact"/>
        <w:ind w:firstLineChars="200" w:firstLine="600"/>
        <w:rPr>
          <w:rFonts w:ascii="仿宋" w:eastAsia="仿宋" w:hAnsi="仿宋"/>
          <w:sz w:val="30"/>
          <w:szCs w:val="30"/>
        </w:rPr>
      </w:pPr>
      <w:r>
        <w:rPr>
          <w:rFonts w:ascii="仿宋" w:eastAsia="仿宋" w:hAnsi="仿宋" w:hint="eastAsia"/>
          <w:sz w:val="30"/>
          <w:szCs w:val="30"/>
        </w:rPr>
        <w:t>课程基本资源建设包括</w:t>
      </w:r>
      <w:r w:rsidRPr="00F433F0">
        <w:rPr>
          <w:rFonts w:ascii="仿宋" w:eastAsia="仿宋" w:hAnsi="仿宋" w:hint="eastAsia"/>
          <w:sz w:val="30"/>
          <w:szCs w:val="30"/>
        </w:rPr>
        <w:t>课程</w:t>
      </w:r>
      <w:r>
        <w:rPr>
          <w:rFonts w:ascii="仿宋" w:eastAsia="仿宋" w:hAnsi="仿宋" w:hint="eastAsia"/>
          <w:sz w:val="30"/>
          <w:szCs w:val="30"/>
        </w:rPr>
        <w:t>简介</w:t>
      </w:r>
      <w:r w:rsidRPr="00F433F0">
        <w:rPr>
          <w:rFonts w:ascii="仿宋" w:eastAsia="仿宋" w:hAnsi="仿宋" w:hint="eastAsia"/>
          <w:sz w:val="30"/>
          <w:szCs w:val="30"/>
        </w:rPr>
        <w:t>、</w:t>
      </w:r>
      <w:r>
        <w:rPr>
          <w:rFonts w:ascii="仿宋" w:eastAsia="仿宋" w:hAnsi="仿宋" w:hint="eastAsia"/>
          <w:sz w:val="30"/>
          <w:szCs w:val="30"/>
        </w:rPr>
        <w:t>课程团队、</w:t>
      </w:r>
      <w:r w:rsidRPr="00F433F0">
        <w:rPr>
          <w:rFonts w:ascii="仿宋" w:eastAsia="仿宋" w:hAnsi="仿宋" w:hint="eastAsia"/>
          <w:sz w:val="30"/>
          <w:szCs w:val="30"/>
        </w:rPr>
        <w:t>教学大纲、</w:t>
      </w:r>
      <w:r>
        <w:rPr>
          <w:rFonts w:ascii="仿宋" w:eastAsia="仿宋" w:hAnsi="仿宋" w:hint="eastAsia"/>
          <w:sz w:val="30"/>
          <w:szCs w:val="30"/>
        </w:rPr>
        <w:t>授课计划</w:t>
      </w:r>
      <w:r w:rsidRPr="00F433F0">
        <w:rPr>
          <w:rFonts w:ascii="仿宋" w:eastAsia="仿宋" w:hAnsi="仿宋" w:hint="eastAsia"/>
          <w:sz w:val="30"/>
          <w:szCs w:val="30"/>
        </w:rPr>
        <w:t>、教案</w:t>
      </w:r>
      <w:r>
        <w:rPr>
          <w:rFonts w:ascii="仿宋" w:eastAsia="仿宋" w:hAnsi="仿宋" w:hint="eastAsia"/>
          <w:sz w:val="30"/>
          <w:szCs w:val="30"/>
        </w:rPr>
        <w:t>、</w:t>
      </w:r>
      <w:r>
        <w:rPr>
          <w:rFonts w:ascii="仿宋" w:eastAsia="仿宋" w:hAnsi="仿宋"/>
          <w:sz w:val="30"/>
          <w:szCs w:val="30"/>
        </w:rPr>
        <w:t>PPT</w:t>
      </w:r>
      <w:r w:rsidRPr="00F433F0">
        <w:rPr>
          <w:rFonts w:ascii="仿宋" w:eastAsia="仿宋" w:hAnsi="仿宋" w:hint="eastAsia"/>
          <w:sz w:val="30"/>
          <w:szCs w:val="30"/>
        </w:rPr>
        <w:t>、重点难点指导、作业、参考资料目录等反映教学活动必需的资源系统完整。</w:t>
      </w:r>
    </w:p>
    <w:p w:rsidR="002456E9" w:rsidRDefault="002456E9" w:rsidP="002456E9">
      <w:pPr>
        <w:spacing w:line="500" w:lineRule="exact"/>
        <w:ind w:firstLineChars="200" w:firstLine="600"/>
        <w:rPr>
          <w:rFonts w:ascii="仿宋" w:eastAsia="仿宋" w:hAnsi="仿宋"/>
          <w:sz w:val="30"/>
          <w:szCs w:val="30"/>
        </w:rPr>
      </w:pPr>
      <w:r w:rsidRPr="007F63AD">
        <w:rPr>
          <w:rFonts w:ascii="仿宋" w:eastAsia="仿宋" w:hAnsi="仿宋" w:hint="eastAsia"/>
          <w:sz w:val="30"/>
          <w:szCs w:val="30"/>
        </w:rPr>
        <w:t>课程扩展资源建设</w:t>
      </w:r>
      <w:r>
        <w:rPr>
          <w:rFonts w:ascii="仿宋" w:eastAsia="仿宋" w:hAnsi="仿宋" w:hint="eastAsia"/>
          <w:sz w:val="30"/>
          <w:szCs w:val="30"/>
        </w:rPr>
        <w:t>（可以</w:t>
      </w:r>
      <w:r>
        <w:rPr>
          <w:rFonts w:ascii="宋体" w:hAnsi="宋体" w:cs="宋体" w:hint="eastAsia"/>
          <w:sz w:val="30"/>
          <w:szCs w:val="30"/>
        </w:rPr>
        <w:t>是部分</w:t>
      </w:r>
      <w:r>
        <w:rPr>
          <w:rFonts w:ascii="仿宋" w:eastAsia="仿宋" w:hAnsi="仿宋" w:hint="eastAsia"/>
          <w:sz w:val="30"/>
          <w:szCs w:val="30"/>
        </w:rPr>
        <w:t>）</w:t>
      </w:r>
      <w:r w:rsidR="00FA5FD8">
        <w:rPr>
          <w:rFonts w:ascii="仿宋" w:eastAsia="仿宋" w:hAnsi="仿宋" w:hint="eastAsia"/>
          <w:sz w:val="30"/>
          <w:szCs w:val="30"/>
        </w:rPr>
        <w:t>：</w:t>
      </w:r>
      <w:r>
        <w:rPr>
          <w:rFonts w:ascii="仿宋" w:eastAsia="仿宋" w:hAnsi="仿宋" w:hint="eastAsia"/>
          <w:sz w:val="30"/>
          <w:szCs w:val="30"/>
        </w:rPr>
        <w:t>教学视频、</w:t>
      </w:r>
      <w:r w:rsidRPr="007F63AD">
        <w:rPr>
          <w:rFonts w:ascii="仿宋" w:eastAsia="仿宋" w:hAnsi="仿宋" w:hint="eastAsia"/>
          <w:sz w:val="30"/>
          <w:szCs w:val="30"/>
        </w:rPr>
        <w:t>案例库、专题讲座库、素材资源库，演示</w:t>
      </w:r>
      <w:r w:rsidRPr="007F63AD">
        <w:rPr>
          <w:rFonts w:ascii="仿宋" w:eastAsia="仿宋" w:hAnsi="仿宋"/>
          <w:sz w:val="30"/>
          <w:szCs w:val="30"/>
        </w:rPr>
        <w:t>/</w:t>
      </w:r>
      <w:r w:rsidRPr="007F63AD">
        <w:rPr>
          <w:rFonts w:ascii="仿宋" w:eastAsia="仿宋" w:hAnsi="仿宋" w:hint="eastAsia"/>
          <w:sz w:val="30"/>
          <w:szCs w:val="30"/>
        </w:rPr>
        <w:t>虚拟</w:t>
      </w:r>
      <w:r w:rsidRPr="007F63AD">
        <w:rPr>
          <w:rFonts w:ascii="仿宋" w:eastAsia="仿宋" w:hAnsi="仿宋"/>
          <w:sz w:val="30"/>
          <w:szCs w:val="30"/>
        </w:rPr>
        <w:t>/</w:t>
      </w:r>
      <w:r w:rsidRPr="007F63AD">
        <w:rPr>
          <w:rFonts w:ascii="仿宋" w:eastAsia="仿宋" w:hAnsi="仿宋" w:hint="eastAsia"/>
          <w:sz w:val="30"/>
          <w:szCs w:val="30"/>
        </w:rPr>
        <w:t>仿真实验实训</w:t>
      </w:r>
      <w:r w:rsidRPr="007F63AD">
        <w:rPr>
          <w:rFonts w:ascii="仿宋" w:eastAsia="仿宋" w:hAnsi="仿宋"/>
          <w:sz w:val="30"/>
          <w:szCs w:val="30"/>
        </w:rPr>
        <w:t>(</w:t>
      </w:r>
      <w:r w:rsidRPr="007F63AD">
        <w:rPr>
          <w:rFonts w:ascii="仿宋" w:eastAsia="仿宋" w:hAnsi="仿宋" w:hint="eastAsia"/>
          <w:sz w:val="30"/>
          <w:szCs w:val="30"/>
        </w:rPr>
        <w:t>实习</w:t>
      </w:r>
      <w:r w:rsidRPr="007F63AD">
        <w:rPr>
          <w:rFonts w:ascii="仿宋" w:eastAsia="仿宋" w:hAnsi="仿宋"/>
          <w:sz w:val="30"/>
          <w:szCs w:val="30"/>
        </w:rPr>
        <w:t>)</w:t>
      </w:r>
      <w:r w:rsidRPr="007F63AD">
        <w:rPr>
          <w:rFonts w:ascii="仿宋" w:eastAsia="仿宋" w:hAnsi="仿宋" w:hint="eastAsia"/>
          <w:sz w:val="30"/>
          <w:szCs w:val="30"/>
        </w:rPr>
        <w:t>系统、试题库系统、作业系统、在线自测</w:t>
      </w:r>
      <w:r w:rsidRPr="007F63AD">
        <w:rPr>
          <w:rFonts w:ascii="仿宋" w:eastAsia="仿宋" w:hAnsi="仿宋"/>
          <w:sz w:val="30"/>
          <w:szCs w:val="30"/>
        </w:rPr>
        <w:t>/</w:t>
      </w:r>
      <w:r w:rsidRPr="007F63AD">
        <w:rPr>
          <w:rFonts w:ascii="仿宋" w:eastAsia="仿宋" w:hAnsi="仿宋" w:hint="eastAsia"/>
          <w:sz w:val="30"/>
          <w:szCs w:val="30"/>
        </w:rPr>
        <w:t>考试系统、网上讨论（答疑）系统等。</w:t>
      </w:r>
    </w:p>
    <w:p w:rsidR="002456E9" w:rsidRDefault="002456E9" w:rsidP="00FA5FD8">
      <w:pPr>
        <w:spacing w:line="500" w:lineRule="exact"/>
        <w:ind w:firstLineChars="200" w:firstLine="600"/>
        <w:rPr>
          <w:rFonts w:ascii="仿宋" w:eastAsia="仿宋" w:hAnsi="仿宋"/>
          <w:sz w:val="30"/>
          <w:szCs w:val="30"/>
        </w:rPr>
      </w:pPr>
      <w:r w:rsidRPr="00FA5FD8">
        <w:rPr>
          <w:rFonts w:ascii="仿宋" w:eastAsia="仿宋" w:hAnsi="仿宋" w:hint="eastAsia"/>
          <w:sz w:val="30"/>
          <w:szCs w:val="30"/>
        </w:rPr>
        <w:t>3.</w:t>
      </w:r>
      <w:r w:rsidR="008179A4" w:rsidRPr="00FA5FD8">
        <w:rPr>
          <w:rFonts w:ascii="仿宋" w:eastAsia="仿宋" w:hAnsi="仿宋" w:hint="eastAsia"/>
          <w:sz w:val="30"/>
          <w:szCs w:val="30"/>
        </w:rPr>
        <w:t xml:space="preserve"> 网络教学资源建设运行良好，更新及时，</w:t>
      </w:r>
      <w:r w:rsidRPr="00FA5FD8">
        <w:rPr>
          <w:rFonts w:ascii="仿宋" w:eastAsia="仿宋" w:hAnsi="仿宋" w:hint="eastAsia"/>
          <w:sz w:val="30"/>
          <w:szCs w:val="30"/>
        </w:rPr>
        <w:t>切实发挥辅教辅学功能，满足教师教学和学生学习的需要。</w:t>
      </w:r>
    </w:p>
    <w:p w:rsidR="003D2AE0" w:rsidRPr="00FA09AC" w:rsidRDefault="008179A4" w:rsidP="002456E9">
      <w:pPr>
        <w:spacing w:line="500" w:lineRule="exact"/>
        <w:ind w:firstLineChars="200" w:firstLine="600"/>
        <w:rPr>
          <w:rFonts w:ascii="仿宋" w:eastAsia="仿宋" w:hAnsi="仿宋"/>
          <w:sz w:val="30"/>
          <w:szCs w:val="30"/>
        </w:rPr>
      </w:pPr>
      <w:r>
        <w:rPr>
          <w:rFonts w:ascii="仿宋" w:eastAsia="仿宋" w:hAnsi="仿宋" w:hint="eastAsia"/>
          <w:sz w:val="30"/>
          <w:szCs w:val="30"/>
        </w:rPr>
        <w:t>4.</w:t>
      </w:r>
      <w:r w:rsidR="001436BD" w:rsidRPr="00FA09AC">
        <w:rPr>
          <w:rFonts w:ascii="仿宋" w:eastAsia="仿宋" w:hAnsi="仿宋"/>
          <w:sz w:val="30"/>
          <w:szCs w:val="30"/>
        </w:rPr>
        <w:t>除新生研讨课程外，</w:t>
      </w:r>
      <w:r w:rsidR="000114B2" w:rsidRPr="00FA09AC">
        <w:rPr>
          <w:rFonts w:ascii="仿宋" w:eastAsia="仿宋" w:hAnsi="仿宋" w:hint="eastAsia"/>
          <w:sz w:val="30"/>
          <w:szCs w:val="30"/>
        </w:rPr>
        <w:t>申报课程需连续开设两年以上，且有一定的建设基础</w:t>
      </w:r>
      <w:r w:rsidR="00746C9A" w:rsidRPr="00FA09AC">
        <w:rPr>
          <w:rFonts w:ascii="仿宋" w:eastAsia="仿宋" w:hAnsi="仿宋" w:hint="eastAsia"/>
          <w:sz w:val="30"/>
          <w:szCs w:val="30"/>
        </w:rPr>
        <w:t>。</w:t>
      </w:r>
    </w:p>
    <w:p w:rsidR="00746C9A" w:rsidRPr="00FA09AC" w:rsidRDefault="008179A4" w:rsidP="00FA09AC">
      <w:pPr>
        <w:widowControl/>
        <w:spacing w:line="480" w:lineRule="exact"/>
        <w:ind w:firstLineChars="200" w:firstLine="600"/>
        <w:jc w:val="left"/>
        <w:rPr>
          <w:rFonts w:ascii="仿宋" w:eastAsia="仿宋" w:hAnsi="仿宋"/>
          <w:sz w:val="30"/>
          <w:szCs w:val="30"/>
        </w:rPr>
      </w:pPr>
      <w:r w:rsidRPr="00FA09AC">
        <w:rPr>
          <w:rFonts w:ascii="仿宋" w:eastAsia="仿宋" w:hAnsi="仿宋" w:hint="eastAsia"/>
          <w:sz w:val="30"/>
          <w:szCs w:val="30"/>
        </w:rPr>
        <w:t>5.</w:t>
      </w:r>
      <w:r w:rsidR="000114B2" w:rsidRPr="00FA09AC">
        <w:rPr>
          <w:rFonts w:ascii="仿宋" w:eastAsia="仿宋" w:hAnsi="仿宋" w:hint="eastAsia"/>
          <w:sz w:val="30"/>
          <w:szCs w:val="30"/>
        </w:rPr>
        <w:t xml:space="preserve"> </w:t>
      </w:r>
      <w:r w:rsidR="00746C9A" w:rsidRPr="00FA09AC">
        <w:rPr>
          <w:rFonts w:ascii="仿宋" w:eastAsia="仿宋" w:hAnsi="仿宋" w:hint="eastAsia"/>
          <w:sz w:val="30"/>
          <w:szCs w:val="30"/>
        </w:rPr>
        <w:t>课程</w:t>
      </w:r>
      <w:r w:rsidR="006549EE" w:rsidRPr="00FA09AC">
        <w:rPr>
          <w:rFonts w:ascii="仿宋" w:eastAsia="仿宋" w:hAnsi="仿宋" w:hint="eastAsia"/>
          <w:sz w:val="30"/>
          <w:szCs w:val="30"/>
        </w:rPr>
        <w:t>建设须</w:t>
      </w:r>
      <w:r w:rsidR="00746C9A" w:rsidRPr="00FA09AC">
        <w:rPr>
          <w:rFonts w:ascii="仿宋" w:eastAsia="仿宋" w:hAnsi="仿宋" w:hint="eastAsia"/>
          <w:sz w:val="30"/>
          <w:szCs w:val="30"/>
        </w:rPr>
        <w:t>教学团队且结构合理，</w:t>
      </w:r>
      <w:r w:rsidR="00CA73C2" w:rsidRPr="00FA09AC">
        <w:rPr>
          <w:rFonts w:ascii="仿宋" w:eastAsia="仿宋" w:hAnsi="仿宋" w:hint="eastAsia"/>
          <w:sz w:val="30"/>
          <w:szCs w:val="30"/>
        </w:rPr>
        <w:t>积极开展教研活动</w:t>
      </w:r>
      <w:r w:rsidR="00746C9A" w:rsidRPr="00FA09AC">
        <w:rPr>
          <w:rFonts w:ascii="仿宋" w:eastAsia="仿宋" w:hAnsi="仿宋" w:hint="eastAsia"/>
          <w:sz w:val="30"/>
          <w:szCs w:val="30"/>
        </w:rPr>
        <w:t>，教学研究成果较为丰硕。课程负责人应具有讲师以上职称，同等条件下，主持或参与过校级教育教学改革研究项目优先考虑。</w:t>
      </w:r>
      <w:r w:rsidR="00746C9A" w:rsidRPr="00FA09AC">
        <w:rPr>
          <w:rFonts w:ascii="仿宋" w:eastAsia="仿宋" w:hAnsi="仿宋"/>
          <w:sz w:val="30"/>
          <w:szCs w:val="30"/>
        </w:rPr>
        <w:t xml:space="preserve"> </w:t>
      </w:r>
      <w:r w:rsidR="00746C9A" w:rsidRPr="00FA09AC">
        <w:rPr>
          <w:rFonts w:ascii="仿宋" w:eastAsia="仿宋" w:hAnsi="仿宋" w:hint="eastAsia"/>
          <w:sz w:val="30"/>
          <w:szCs w:val="30"/>
        </w:rPr>
        <w:t>通识教育核心课程项目负责人应具有副教授及以上职称或者拥有博士学位且具有三年以上教学经历。</w:t>
      </w:r>
    </w:p>
    <w:p w:rsidR="002456E9" w:rsidRPr="00FA09AC" w:rsidRDefault="00FA09AC" w:rsidP="00FA09AC">
      <w:pPr>
        <w:widowControl/>
        <w:spacing w:line="480" w:lineRule="exact"/>
        <w:ind w:firstLineChars="200" w:firstLine="562"/>
        <w:jc w:val="left"/>
        <w:rPr>
          <w:rFonts w:ascii="仿宋" w:eastAsia="仿宋" w:hAnsi="仿宋" w:cs="宋体"/>
          <w:b/>
          <w:bCs/>
          <w:kern w:val="0"/>
          <w:sz w:val="28"/>
          <w:szCs w:val="28"/>
        </w:rPr>
      </w:pPr>
      <w:r>
        <w:rPr>
          <w:rFonts w:ascii="仿宋" w:eastAsia="仿宋" w:hAnsi="仿宋" w:cs="宋体"/>
          <w:b/>
          <w:bCs/>
          <w:kern w:val="0"/>
          <w:sz w:val="28"/>
          <w:szCs w:val="28"/>
        </w:rPr>
        <w:t>五</w:t>
      </w:r>
      <w:r w:rsidR="00FA5FD8" w:rsidRPr="00FA09AC">
        <w:rPr>
          <w:rFonts w:ascii="仿宋" w:eastAsia="仿宋" w:hAnsi="仿宋" w:cs="宋体"/>
          <w:b/>
          <w:bCs/>
          <w:kern w:val="0"/>
          <w:sz w:val="28"/>
          <w:szCs w:val="28"/>
        </w:rPr>
        <w:t>、项目管理</w:t>
      </w:r>
    </w:p>
    <w:p w:rsidR="00FA5FD8" w:rsidRPr="000358FC" w:rsidRDefault="00FA5FD8" w:rsidP="00FA5FD8">
      <w:pPr>
        <w:widowControl/>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kern w:val="0"/>
          <w:sz w:val="28"/>
          <w:szCs w:val="28"/>
        </w:rPr>
        <w:t>.为</w:t>
      </w:r>
      <w:r w:rsidRPr="006D2859">
        <w:rPr>
          <w:rFonts w:ascii="仿宋" w:eastAsia="仿宋" w:hAnsi="仿宋" w:cs="宋体" w:hint="eastAsia"/>
          <w:kern w:val="0"/>
          <w:sz w:val="28"/>
          <w:szCs w:val="28"/>
        </w:rPr>
        <w:t>确保课程建设</w:t>
      </w:r>
      <w:r w:rsidR="000114B2">
        <w:rPr>
          <w:rFonts w:ascii="仿宋" w:eastAsia="仿宋" w:hAnsi="仿宋" w:cs="宋体" w:hint="eastAsia"/>
          <w:kern w:val="0"/>
          <w:sz w:val="28"/>
          <w:szCs w:val="28"/>
        </w:rPr>
        <w:t>项目按时保质完成</w:t>
      </w:r>
      <w:r>
        <w:rPr>
          <w:rFonts w:ascii="仿宋" w:eastAsia="仿宋" w:hAnsi="仿宋" w:cs="宋体" w:hint="eastAsia"/>
          <w:kern w:val="0"/>
          <w:sz w:val="28"/>
          <w:szCs w:val="28"/>
        </w:rPr>
        <w:t>，</w:t>
      </w:r>
      <w:r w:rsidRPr="006D2859">
        <w:rPr>
          <w:rFonts w:ascii="仿宋" w:eastAsia="仿宋" w:hAnsi="仿宋" w:cs="宋体" w:hint="eastAsia"/>
          <w:kern w:val="0"/>
          <w:sz w:val="28"/>
          <w:szCs w:val="28"/>
        </w:rPr>
        <w:t>学校</w:t>
      </w:r>
      <w:r w:rsidR="000114B2">
        <w:rPr>
          <w:rFonts w:ascii="仿宋" w:eastAsia="仿宋" w:hAnsi="仿宋" w:cs="宋体" w:hint="eastAsia"/>
          <w:kern w:val="0"/>
          <w:sz w:val="28"/>
          <w:szCs w:val="28"/>
        </w:rPr>
        <w:t>将</w:t>
      </w:r>
      <w:r w:rsidRPr="006D2859">
        <w:rPr>
          <w:rFonts w:ascii="仿宋" w:eastAsia="仿宋" w:hAnsi="仿宋" w:cs="宋体" w:hint="eastAsia"/>
          <w:kern w:val="0"/>
          <w:sz w:val="28"/>
          <w:szCs w:val="28"/>
        </w:rPr>
        <w:t>统一</w:t>
      </w:r>
      <w:r>
        <w:rPr>
          <w:rFonts w:ascii="仿宋" w:eastAsia="仿宋" w:hAnsi="仿宋" w:cs="宋体" w:hint="eastAsia"/>
          <w:kern w:val="0"/>
          <w:sz w:val="28"/>
          <w:szCs w:val="28"/>
        </w:rPr>
        <w:t>组织</w:t>
      </w:r>
      <w:r w:rsidRPr="006D2859">
        <w:rPr>
          <w:rFonts w:ascii="仿宋" w:eastAsia="仿宋" w:hAnsi="仿宋" w:cs="宋体" w:hint="eastAsia"/>
          <w:kern w:val="0"/>
          <w:sz w:val="28"/>
          <w:szCs w:val="28"/>
        </w:rPr>
        <w:t>课程建设</w:t>
      </w:r>
      <w:r>
        <w:rPr>
          <w:rFonts w:ascii="仿宋" w:eastAsia="仿宋" w:hAnsi="仿宋" w:cs="宋体" w:hint="eastAsia"/>
          <w:kern w:val="0"/>
          <w:sz w:val="28"/>
          <w:szCs w:val="28"/>
        </w:rPr>
        <w:t>项目</w:t>
      </w:r>
      <w:r w:rsidRPr="006D2859">
        <w:rPr>
          <w:rFonts w:ascii="仿宋" w:eastAsia="仿宋" w:hAnsi="仿宋" w:cs="宋体" w:hint="eastAsia"/>
          <w:kern w:val="0"/>
          <w:sz w:val="28"/>
          <w:szCs w:val="28"/>
        </w:rPr>
        <w:t>的中期检查</w:t>
      </w:r>
      <w:r>
        <w:rPr>
          <w:rFonts w:ascii="仿宋" w:eastAsia="仿宋" w:hAnsi="仿宋" w:cs="宋体" w:hint="eastAsia"/>
          <w:kern w:val="0"/>
          <w:sz w:val="28"/>
          <w:szCs w:val="28"/>
        </w:rPr>
        <w:t>、结题验收工作，一般在每年的下半年进行</w:t>
      </w:r>
      <w:r w:rsidRPr="006D2859">
        <w:rPr>
          <w:rFonts w:ascii="仿宋" w:eastAsia="仿宋" w:hAnsi="仿宋" w:cs="宋体" w:hint="eastAsia"/>
          <w:kern w:val="0"/>
          <w:sz w:val="28"/>
          <w:szCs w:val="28"/>
        </w:rPr>
        <w:t>。</w:t>
      </w:r>
      <w:r w:rsidRPr="000358FC">
        <w:rPr>
          <w:rFonts w:ascii="仿宋" w:eastAsia="仿宋" w:hAnsi="仿宋" w:cs="宋体" w:hint="eastAsia"/>
          <w:kern w:val="0"/>
          <w:sz w:val="28"/>
          <w:szCs w:val="28"/>
        </w:rPr>
        <w:t>要求二级学院每</w:t>
      </w:r>
      <w:r w:rsidRPr="000358FC">
        <w:rPr>
          <w:rFonts w:ascii="仿宋" w:eastAsia="仿宋" w:hAnsi="仿宋" w:cs="宋体" w:hint="eastAsia"/>
          <w:kern w:val="0"/>
          <w:sz w:val="28"/>
          <w:szCs w:val="28"/>
        </w:rPr>
        <w:lastRenderedPageBreak/>
        <w:t>年上半年进行中期自查，并将自查结果以报告的形式报送教务处备案。</w:t>
      </w:r>
      <w:r w:rsidR="000114B2">
        <w:rPr>
          <w:rFonts w:ascii="仿宋" w:eastAsia="仿宋" w:hAnsi="仿宋" w:cs="宋体" w:hint="eastAsia"/>
          <w:kern w:val="0"/>
          <w:sz w:val="28"/>
          <w:szCs w:val="28"/>
        </w:rPr>
        <w:t>课程建设项目的</w:t>
      </w:r>
      <w:r w:rsidR="00944E4E">
        <w:rPr>
          <w:rFonts w:ascii="仿宋" w:eastAsia="仿宋" w:hAnsi="仿宋" w:cs="宋体" w:hint="eastAsia"/>
          <w:kern w:val="0"/>
          <w:sz w:val="28"/>
          <w:szCs w:val="28"/>
        </w:rPr>
        <w:t>中期检查通过率、</w:t>
      </w:r>
      <w:r w:rsidR="000114B2">
        <w:rPr>
          <w:rFonts w:ascii="仿宋" w:eastAsia="仿宋" w:hAnsi="仿宋" w:cs="宋体" w:hint="eastAsia"/>
          <w:kern w:val="0"/>
          <w:sz w:val="28"/>
          <w:szCs w:val="28"/>
        </w:rPr>
        <w:t>结题率与学院教学线年度考核挂钩</w:t>
      </w:r>
      <w:r w:rsidR="00944E4E">
        <w:rPr>
          <w:rFonts w:ascii="仿宋" w:eastAsia="仿宋" w:hAnsi="仿宋" w:cs="宋体" w:hint="eastAsia"/>
          <w:kern w:val="0"/>
          <w:sz w:val="28"/>
          <w:szCs w:val="28"/>
        </w:rPr>
        <w:t>。</w:t>
      </w:r>
    </w:p>
    <w:p w:rsidR="00CA73C2" w:rsidRPr="006D2859" w:rsidRDefault="00FA5FD8" w:rsidP="00CA73C2">
      <w:pPr>
        <w:snapToGrid w:val="0"/>
        <w:spacing w:line="480" w:lineRule="exact"/>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2</w:t>
      </w:r>
      <w:r w:rsidR="00CA73C2">
        <w:rPr>
          <w:rFonts w:ascii="仿宋" w:eastAsia="仿宋" w:hAnsi="仿宋" w:cs="宋体"/>
          <w:kern w:val="0"/>
          <w:sz w:val="28"/>
          <w:szCs w:val="28"/>
        </w:rPr>
        <w:t>.</w:t>
      </w:r>
      <w:r w:rsidR="00CA73C2">
        <w:rPr>
          <w:rFonts w:ascii="仿宋" w:eastAsia="仿宋" w:hAnsi="仿宋" w:hint="eastAsia"/>
          <w:sz w:val="28"/>
          <w:szCs w:val="28"/>
        </w:rPr>
        <w:t>省级及以上课程建设项目的申报原则上要有校级项目建设基础。</w:t>
      </w:r>
    </w:p>
    <w:p w:rsidR="00746C9A" w:rsidRPr="006D2859" w:rsidRDefault="00FA09AC" w:rsidP="009C0280">
      <w:pPr>
        <w:widowControl/>
        <w:tabs>
          <w:tab w:val="num" w:pos="0"/>
        </w:tabs>
        <w:snapToGrid w:val="0"/>
        <w:spacing w:line="480" w:lineRule="exact"/>
        <w:ind w:firstLineChars="196" w:firstLine="551"/>
        <w:jc w:val="left"/>
        <w:rPr>
          <w:rFonts w:ascii="仿宋" w:eastAsia="仿宋" w:hAnsi="仿宋" w:cs="宋体"/>
          <w:b/>
          <w:bCs/>
          <w:kern w:val="0"/>
          <w:sz w:val="28"/>
          <w:szCs w:val="28"/>
        </w:rPr>
      </w:pPr>
      <w:r>
        <w:rPr>
          <w:rFonts w:ascii="仿宋" w:eastAsia="仿宋" w:hAnsi="仿宋" w:cs="宋体" w:hint="eastAsia"/>
          <w:b/>
          <w:bCs/>
          <w:kern w:val="0"/>
          <w:sz w:val="28"/>
          <w:szCs w:val="28"/>
        </w:rPr>
        <w:t>六</w:t>
      </w:r>
      <w:r w:rsidR="00746C9A">
        <w:rPr>
          <w:rFonts w:ascii="仿宋" w:eastAsia="仿宋" w:hAnsi="仿宋" w:cs="宋体" w:hint="eastAsia"/>
          <w:b/>
          <w:bCs/>
          <w:kern w:val="0"/>
          <w:sz w:val="28"/>
          <w:szCs w:val="28"/>
        </w:rPr>
        <w:t>、申报材料</w:t>
      </w:r>
    </w:p>
    <w:p w:rsidR="00746C9A" w:rsidRPr="006D2859" w:rsidRDefault="00746C9A" w:rsidP="00C903CF">
      <w:pPr>
        <w:spacing w:line="480" w:lineRule="exact"/>
        <w:rPr>
          <w:rFonts w:ascii="仿宋" w:eastAsia="仿宋" w:hAnsi="仿宋" w:cs="宋体"/>
          <w:kern w:val="0"/>
          <w:sz w:val="28"/>
          <w:szCs w:val="28"/>
        </w:rPr>
      </w:pPr>
      <w:r w:rsidRPr="006D2859">
        <w:rPr>
          <w:rFonts w:ascii="仿宋" w:eastAsia="仿宋" w:hAnsi="仿宋" w:cs="宋体"/>
          <w:kern w:val="0"/>
          <w:sz w:val="28"/>
          <w:szCs w:val="28"/>
        </w:rPr>
        <w:t xml:space="preserve">    1.</w:t>
      </w:r>
      <w:r w:rsidRPr="006D2859">
        <w:rPr>
          <w:rFonts w:ascii="仿宋" w:eastAsia="仿宋" w:hAnsi="仿宋" w:cs="宋体" w:hint="eastAsia"/>
          <w:kern w:val="0"/>
          <w:sz w:val="28"/>
          <w:szCs w:val="28"/>
        </w:rPr>
        <w:t>各学院</w:t>
      </w:r>
      <w:r>
        <w:rPr>
          <w:rFonts w:ascii="仿宋" w:eastAsia="仿宋" w:hAnsi="仿宋" w:cs="宋体" w:hint="eastAsia"/>
          <w:kern w:val="0"/>
          <w:sz w:val="28"/>
          <w:szCs w:val="28"/>
        </w:rPr>
        <w:t>根据限额，</w:t>
      </w:r>
      <w:r w:rsidRPr="006D2859">
        <w:rPr>
          <w:rFonts w:ascii="仿宋" w:eastAsia="仿宋" w:hAnsi="仿宋" w:cs="宋体" w:hint="eastAsia"/>
          <w:kern w:val="0"/>
          <w:sz w:val="28"/>
          <w:szCs w:val="28"/>
        </w:rPr>
        <w:t>统筹</w:t>
      </w:r>
      <w:r>
        <w:rPr>
          <w:rFonts w:ascii="仿宋" w:eastAsia="仿宋" w:hAnsi="仿宋" w:cs="宋体" w:hint="eastAsia"/>
          <w:kern w:val="0"/>
          <w:sz w:val="28"/>
          <w:szCs w:val="28"/>
        </w:rPr>
        <w:t>组织本单位</w:t>
      </w:r>
      <w:r w:rsidR="00FA5FD8">
        <w:rPr>
          <w:rFonts w:ascii="仿宋" w:eastAsia="仿宋" w:hAnsi="仿宋" w:cs="宋体" w:hint="eastAsia"/>
          <w:kern w:val="0"/>
          <w:sz w:val="28"/>
          <w:szCs w:val="28"/>
        </w:rPr>
        <w:t>课程建设</w:t>
      </w:r>
      <w:r w:rsidRPr="006D2859">
        <w:rPr>
          <w:rFonts w:ascii="仿宋" w:eastAsia="仿宋" w:hAnsi="仿宋" w:cs="宋体" w:hint="eastAsia"/>
          <w:kern w:val="0"/>
          <w:sz w:val="28"/>
          <w:szCs w:val="28"/>
        </w:rPr>
        <w:t>工作。课程负责人填写相</w:t>
      </w:r>
      <w:r>
        <w:rPr>
          <w:rFonts w:ascii="仿宋" w:eastAsia="仿宋" w:hAnsi="仿宋" w:cs="宋体" w:hint="eastAsia"/>
          <w:kern w:val="0"/>
          <w:sz w:val="28"/>
          <w:szCs w:val="28"/>
        </w:rPr>
        <w:t>应课程类型申报书（</w:t>
      </w:r>
      <w:r>
        <w:rPr>
          <w:rFonts w:ascii="宋体" w:hAnsi="宋体" w:cs="宋体" w:hint="eastAsia"/>
          <w:kern w:val="0"/>
          <w:sz w:val="28"/>
          <w:szCs w:val="28"/>
        </w:rPr>
        <w:t>详</w:t>
      </w:r>
      <w:r w:rsidRPr="006D2859">
        <w:rPr>
          <w:rFonts w:ascii="仿宋" w:eastAsia="仿宋" w:hAnsi="仿宋" w:cs="宋体" w:hint="eastAsia"/>
          <w:kern w:val="0"/>
          <w:sz w:val="28"/>
          <w:szCs w:val="28"/>
        </w:rPr>
        <w:t>见附件</w:t>
      </w:r>
      <w:r w:rsidRPr="006D2859">
        <w:rPr>
          <w:rFonts w:ascii="仿宋" w:eastAsia="仿宋" w:hAnsi="仿宋" w:cs="宋体"/>
          <w:kern w:val="0"/>
          <w:sz w:val="28"/>
          <w:szCs w:val="28"/>
        </w:rPr>
        <w:t>2-7</w:t>
      </w:r>
      <w:r w:rsidRPr="006D2859">
        <w:rPr>
          <w:rFonts w:ascii="仿宋" w:eastAsia="仿宋" w:hAnsi="仿宋" w:cs="宋体" w:hint="eastAsia"/>
          <w:kern w:val="0"/>
          <w:sz w:val="28"/>
          <w:szCs w:val="28"/>
        </w:rPr>
        <w:t>），并</w:t>
      </w:r>
      <w:r>
        <w:rPr>
          <w:rFonts w:ascii="仿宋" w:eastAsia="仿宋" w:hAnsi="仿宋" w:cs="宋体" w:hint="eastAsia"/>
          <w:kern w:val="0"/>
          <w:sz w:val="28"/>
          <w:szCs w:val="28"/>
        </w:rPr>
        <w:t>与</w:t>
      </w:r>
      <w:r w:rsidRPr="006D2859">
        <w:rPr>
          <w:rFonts w:ascii="仿宋" w:eastAsia="仿宋" w:hAnsi="仿宋" w:cs="宋体" w:hint="eastAsia"/>
          <w:kern w:val="0"/>
          <w:sz w:val="28"/>
          <w:szCs w:val="28"/>
        </w:rPr>
        <w:t>课程教学大纲等材料一起上交学院</w:t>
      </w:r>
      <w:r>
        <w:rPr>
          <w:rFonts w:ascii="仿宋" w:eastAsia="仿宋" w:hAnsi="仿宋" w:cs="宋体" w:hint="eastAsia"/>
          <w:kern w:val="0"/>
          <w:sz w:val="28"/>
          <w:szCs w:val="28"/>
        </w:rPr>
        <w:t>。</w:t>
      </w:r>
      <w:r w:rsidRPr="006D2859">
        <w:rPr>
          <w:rFonts w:ascii="仿宋" w:eastAsia="仿宋" w:hAnsi="仿宋" w:cs="宋体" w:hint="eastAsia"/>
          <w:kern w:val="0"/>
          <w:sz w:val="28"/>
          <w:szCs w:val="28"/>
        </w:rPr>
        <w:t>学院审核汇总后，填写《湖州师范学院课程建设项目申报汇总表》。</w:t>
      </w:r>
    </w:p>
    <w:p w:rsidR="00746C9A"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kern w:val="0"/>
          <w:sz w:val="28"/>
          <w:szCs w:val="28"/>
        </w:rPr>
        <w:t>2.</w:t>
      </w:r>
      <w:r w:rsidRPr="006D2859">
        <w:rPr>
          <w:rFonts w:ascii="仿宋" w:eastAsia="仿宋" w:hAnsi="仿宋" w:cs="宋体" w:hint="eastAsia"/>
          <w:kern w:val="0"/>
          <w:sz w:val="28"/>
          <w:szCs w:val="28"/>
        </w:rPr>
        <w:t>各学院于</w:t>
      </w:r>
      <w:smartTag w:uri="urn:schemas-microsoft-com:office:smarttags" w:element="chsdate">
        <w:smartTagPr>
          <w:attr w:name="IsROCDate" w:val="False"/>
          <w:attr w:name="IsLunarDate" w:val="False"/>
          <w:attr w:name="Day" w:val="13"/>
          <w:attr w:name="Month" w:val="9"/>
          <w:attr w:name="Year" w:val="2019"/>
        </w:smartTagPr>
        <w:r w:rsidRPr="006D2859">
          <w:rPr>
            <w:rFonts w:ascii="仿宋" w:eastAsia="仿宋" w:hAnsi="仿宋" w:cs="宋体"/>
            <w:kern w:val="0"/>
            <w:sz w:val="28"/>
            <w:szCs w:val="28"/>
          </w:rPr>
          <w:t>9</w:t>
        </w:r>
        <w:r w:rsidRPr="006D2859">
          <w:rPr>
            <w:rFonts w:ascii="仿宋" w:eastAsia="仿宋" w:hAnsi="仿宋" w:cs="宋体" w:hint="eastAsia"/>
            <w:kern w:val="0"/>
            <w:sz w:val="28"/>
            <w:szCs w:val="28"/>
          </w:rPr>
          <w:t>月</w:t>
        </w:r>
        <w:r w:rsidRPr="006D2859">
          <w:rPr>
            <w:rFonts w:ascii="仿宋" w:eastAsia="仿宋" w:hAnsi="仿宋" w:cs="宋体"/>
            <w:kern w:val="0"/>
            <w:sz w:val="28"/>
            <w:szCs w:val="28"/>
          </w:rPr>
          <w:t>1</w:t>
        </w:r>
        <w:r>
          <w:rPr>
            <w:rFonts w:ascii="仿宋" w:eastAsia="仿宋" w:hAnsi="仿宋" w:cs="宋体"/>
            <w:kern w:val="0"/>
            <w:sz w:val="28"/>
            <w:szCs w:val="28"/>
          </w:rPr>
          <w:t>3</w:t>
        </w:r>
        <w:r w:rsidRPr="006D2859">
          <w:rPr>
            <w:rFonts w:ascii="仿宋" w:eastAsia="仿宋" w:hAnsi="仿宋" w:cs="宋体" w:hint="eastAsia"/>
            <w:kern w:val="0"/>
            <w:sz w:val="28"/>
            <w:szCs w:val="28"/>
          </w:rPr>
          <w:t>日</w:t>
        </w:r>
      </w:smartTag>
      <w:r w:rsidRPr="006D2859">
        <w:rPr>
          <w:rFonts w:ascii="仿宋" w:eastAsia="仿宋" w:hAnsi="仿宋" w:cs="宋体" w:hint="eastAsia"/>
          <w:kern w:val="0"/>
          <w:sz w:val="28"/>
          <w:szCs w:val="28"/>
        </w:rPr>
        <w:t>前，统一将课程建设项目申报书、课程教学大纲以及《湖州师范学院课程建设项目申报汇总表》等材料（一式一份、加盖学院公章）递交教务处评估科（明达楼</w:t>
      </w:r>
      <w:r w:rsidRPr="006D2859">
        <w:rPr>
          <w:rFonts w:ascii="仿宋" w:eastAsia="仿宋" w:hAnsi="仿宋" w:cs="宋体"/>
          <w:kern w:val="0"/>
          <w:sz w:val="28"/>
          <w:szCs w:val="28"/>
        </w:rPr>
        <w:t>220</w:t>
      </w:r>
      <w:r w:rsidRPr="006D2859">
        <w:rPr>
          <w:rFonts w:ascii="仿宋" w:eastAsia="仿宋" w:hAnsi="仿宋" w:cs="宋体" w:hint="eastAsia"/>
          <w:kern w:val="0"/>
          <w:sz w:val="28"/>
          <w:szCs w:val="28"/>
        </w:rPr>
        <w:t>办公室），</w:t>
      </w:r>
      <w:hyperlink r:id="rId9" w:history="1">
        <w:r w:rsidRPr="002278EA">
          <w:rPr>
            <w:rStyle w:val="a8"/>
            <w:rFonts w:ascii="宋体" w:hAnsi="宋体" w:cs="宋体" w:hint="eastAsia"/>
            <w:kern w:val="0"/>
            <w:sz w:val="28"/>
            <w:szCs w:val="28"/>
          </w:rPr>
          <w:t>电子版</w:t>
        </w:r>
        <w:r>
          <w:rPr>
            <w:rStyle w:val="a8"/>
            <w:rFonts w:ascii="宋体" w:hAnsi="宋体" w:cs="宋体" w:hint="eastAsia"/>
            <w:kern w:val="0"/>
            <w:sz w:val="28"/>
            <w:szCs w:val="28"/>
          </w:rPr>
          <w:t>同步</w:t>
        </w:r>
        <w:r w:rsidRPr="002278EA">
          <w:rPr>
            <w:rStyle w:val="a8"/>
            <w:rFonts w:ascii="宋体" w:hAnsi="宋体" w:cs="宋体" w:hint="eastAsia"/>
            <w:kern w:val="0"/>
            <w:sz w:val="28"/>
            <w:szCs w:val="28"/>
          </w:rPr>
          <w:t>发送</w:t>
        </w:r>
        <w:r>
          <w:rPr>
            <w:rStyle w:val="a8"/>
            <w:rFonts w:ascii="仿宋" w:eastAsia="仿宋" w:hAnsi="仿宋" w:cs="宋体" w:hint="eastAsia"/>
            <w:kern w:val="0"/>
            <w:sz w:val="28"/>
            <w:szCs w:val="28"/>
          </w:rPr>
          <w:t>。</w:t>
        </w:r>
      </w:hyperlink>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联系人：阮冬生，</w:t>
      </w:r>
      <w:r w:rsidRPr="006D2859" w:rsidDel="00C31D6D">
        <w:rPr>
          <w:rFonts w:ascii="仿宋" w:eastAsia="仿宋" w:hAnsi="仿宋" w:cs="宋体"/>
          <w:kern w:val="0"/>
          <w:sz w:val="28"/>
          <w:szCs w:val="28"/>
        </w:rPr>
        <w:t xml:space="preserve"> </w:t>
      </w:r>
      <w:r w:rsidRPr="006D2859">
        <w:rPr>
          <w:rFonts w:ascii="仿宋" w:eastAsia="仿宋" w:hAnsi="仿宋" w:cs="宋体"/>
          <w:kern w:val="0"/>
          <w:sz w:val="28"/>
          <w:szCs w:val="28"/>
        </w:rPr>
        <w:t>2321246</w:t>
      </w:r>
      <w:r>
        <w:rPr>
          <w:rFonts w:ascii="仿宋" w:eastAsia="仿宋" w:hAnsi="仿宋" w:cs="宋体" w:hint="eastAsia"/>
          <w:kern w:val="0"/>
          <w:sz w:val="28"/>
          <w:szCs w:val="28"/>
        </w:rPr>
        <w:t>，</w:t>
      </w:r>
      <w:r w:rsidRPr="00C31D6D">
        <w:rPr>
          <w:rFonts w:ascii="仿宋" w:eastAsia="仿宋" w:hAnsi="仿宋" w:cs="宋体"/>
          <w:kern w:val="0"/>
          <w:sz w:val="28"/>
          <w:szCs w:val="28"/>
        </w:rPr>
        <w:t>01967@zjhu.edu.cn</w:t>
      </w:r>
      <w:r w:rsidRPr="006D2859">
        <w:rPr>
          <w:rFonts w:ascii="仿宋" w:eastAsia="仿宋" w:hAnsi="仿宋" w:cs="宋体" w:hint="eastAsia"/>
          <w:kern w:val="0"/>
          <w:sz w:val="28"/>
          <w:szCs w:val="28"/>
        </w:rPr>
        <w:t>。</w:t>
      </w:r>
    </w:p>
    <w:p w:rsidR="00746C9A" w:rsidRPr="00C31D6D" w:rsidRDefault="00746C9A" w:rsidP="00C903CF">
      <w:pPr>
        <w:widowControl/>
        <w:spacing w:line="480" w:lineRule="exact"/>
        <w:ind w:firstLineChars="200" w:firstLine="560"/>
        <w:jc w:val="left"/>
        <w:rPr>
          <w:rFonts w:ascii="仿宋" w:eastAsia="仿宋" w:hAnsi="仿宋" w:cs="宋体"/>
          <w:kern w:val="0"/>
          <w:sz w:val="28"/>
          <w:szCs w:val="28"/>
        </w:rPr>
      </w:pP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1.2019</w:t>
      </w:r>
      <w:r>
        <w:rPr>
          <w:rFonts w:ascii="仿宋" w:eastAsia="仿宋" w:hAnsi="仿宋" w:cs="宋体" w:hint="eastAsia"/>
          <w:kern w:val="0"/>
          <w:sz w:val="28"/>
          <w:szCs w:val="28"/>
        </w:rPr>
        <w:t>年度各类课程建设项目</w:t>
      </w:r>
      <w:r w:rsidRPr="006D2859">
        <w:rPr>
          <w:rFonts w:ascii="仿宋" w:eastAsia="仿宋" w:hAnsi="仿宋" w:cs="宋体" w:hint="eastAsia"/>
          <w:kern w:val="0"/>
          <w:sz w:val="28"/>
          <w:szCs w:val="28"/>
        </w:rPr>
        <w:t>学院指标分配表</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2.</w:t>
      </w:r>
      <w:r w:rsidRPr="006D2859">
        <w:rPr>
          <w:rFonts w:ascii="仿宋" w:eastAsia="仿宋" w:hAnsi="仿宋" w:cs="宋体" w:hint="eastAsia"/>
          <w:kern w:val="0"/>
          <w:sz w:val="28"/>
          <w:szCs w:val="28"/>
        </w:rPr>
        <w:t>校级精品在线开放课程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3.</w:t>
      </w:r>
      <w:r w:rsidRPr="006D2859">
        <w:rPr>
          <w:rFonts w:ascii="仿宋" w:eastAsia="仿宋" w:hAnsi="仿宋" w:cs="宋体" w:hint="eastAsia"/>
          <w:kern w:val="0"/>
          <w:sz w:val="28"/>
          <w:szCs w:val="28"/>
        </w:rPr>
        <w:t>校级双语（全英语）教学课程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4.</w:t>
      </w:r>
      <w:r w:rsidRPr="006D2859">
        <w:rPr>
          <w:rFonts w:ascii="仿宋" w:eastAsia="仿宋" w:hAnsi="仿宋" w:cs="宋体" w:hint="eastAsia"/>
          <w:kern w:val="0"/>
          <w:sz w:val="28"/>
          <w:szCs w:val="28"/>
        </w:rPr>
        <w:t>校级通识教育核心课程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5.</w:t>
      </w:r>
      <w:r w:rsidRPr="006D2859">
        <w:rPr>
          <w:rFonts w:ascii="仿宋" w:eastAsia="仿宋" w:hAnsi="仿宋" w:cs="宋体" w:hint="eastAsia"/>
          <w:kern w:val="0"/>
          <w:sz w:val="28"/>
          <w:szCs w:val="28"/>
        </w:rPr>
        <w:t>校级专业核心课程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6.</w:t>
      </w:r>
      <w:r w:rsidRPr="006D2859">
        <w:rPr>
          <w:rFonts w:ascii="仿宋" w:eastAsia="仿宋" w:hAnsi="仿宋" w:cs="宋体" w:hint="eastAsia"/>
          <w:kern w:val="0"/>
          <w:sz w:val="28"/>
          <w:szCs w:val="28"/>
        </w:rPr>
        <w:t>校级创新创业教育课程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7.</w:t>
      </w:r>
      <w:r w:rsidRPr="006D2859">
        <w:rPr>
          <w:rFonts w:ascii="仿宋" w:eastAsia="仿宋" w:hAnsi="仿宋" w:cs="宋体" w:hint="eastAsia"/>
          <w:kern w:val="0"/>
          <w:sz w:val="28"/>
          <w:szCs w:val="28"/>
        </w:rPr>
        <w:t>校级新生研讨课程</w:t>
      </w:r>
      <w:r>
        <w:rPr>
          <w:rFonts w:ascii="仿宋" w:eastAsia="仿宋" w:hAnsi="仿宋" w:cs="宋体" w:hint="eastAsia"/>
          <w:kern w:val="0"/>
          <w:sz w:val="28"/>
          <w:szCs w:val="28"/>
        </w:rPr>
        <w:t>建设项目</w:t>
      </w:r>
      <w:r w:rsidRPr="006D2859">
        <w:rPr>
          <w:rFonts w:ascii="仿宋" w:eastAsia="仿宋" w:hAnsi="仿宋" w:cs="宋体" w:hint="eastAsia"/>
          <w:kern w:val="0"/>
          <w:sz w:val="28"/>
          <w:szCs w:val="28"/>
        </w:rPr>
        <w:t>申报书</w:t>
      </w:r>
    </w:p>
    <w:p w:rsidR="00746C9A" w:rsidRPr="006D2859" w:rsidRDefault="00746C9A" w:rsidP="00C903CF">
      <w:pPr>
        <w:widowControl/>
        <w:spacing w:line="480" w:lineRule="exact"/>
        <w:ind w:firstLineChars="200" w:firstLine="560"/>
        <w:jc w:val="left"/>
        <w:rPr>
          <w:rFonts w:ascii="仿宋" w:eastAsia="仿宋" w:hAnsi="仿宋" w:cs="宋体"/>
          <w:kern w:val="0"/>
          <w:sz w:val="28"/>
          <w:szCs w:val="28"/>
        </w:rPr>
      </w:pPr>
      <w:r w:rsidRPr="006D2859">
        <w:rPr>
          <w:rFonts w:ascii="仿宋" w:eastAsia="仿宋" w:hAnsi="仿宋" w:cs="宋体" w:hint="eastAsia"/>
          <w:kern w:val="0"/>
          <w:sz w:val="28"/>
          <w:szCs w:val="28"/>
        </w:rPr>
        <w:t>附件</w:t>
      </w:r>
      <w:r w:rsidRPr="006D2859">
        <w:rPr>
          <w:rFonts w:ascii="仿宋" w:eastAsia="仿宋" w:hAnsi="仿宋" w:cs="宋体"/>
          <w:kern w:val="0"/>
          <w:sz w:val="28"/>
          <w:szCs w:val="28"/>
        </w:rPr>
        <w:t>8.</w:t>
      </w:r>
      <w:r w:rsidRPr="006D2859">
        <w:rPr>
          <w:rFonts w:ascii="仿宋" w:eastAsia="仿宋" w:hAnsi="仿宋" w:cs="宋体" w:hint="eastAsia"/>
          <w:kern w:val="0"/>
          <w:sz w:val="28"/>
          <w:szCs w:val="28"/>
        </w:rPr>
        <w:t>湖州师范学院课程建设项目申报汇总表</w:t>
      </w:r>
    </w:p>
    <w:p w:rsidR="00746C9A" w:rsidRPr="006D2859" w:rsidRDefault="00746C9A" w:rsidP="00C903CF">
      <w:pPr>
        <w:widowControl/>
        <w:spacing w:line="480" w:lineRule="exact"/>
        <w:ind w:firstLineChars="200" w:firstLine="560"/>
        <w:jc w:val="left"/>
        <w:rPr>
          <w:rFonts w:ascii="仿宋" w:eastAsia="仿宋" w:hAnsi="仿宋"/>
          <w:sz w:val="28"/>
          <w:szCs w:val="28"/>
        </w:rPr>
      </w:pPr>
    </w:p>
    <w:sectPr w:rsidR="00746C9A" w:rsidRPr="006D2859" w:rsidSect="0068706F">
      <w:headerReference w:type="default" r:id="rId10"/>
      <w:pgSz w:w="11906" w:h="16838"/>
      <w:pgMar w:top="1440" w:right="1531"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21D" w:rsidRDefault="002E621D" w:rsidP="00AC6895">
      <w:r>
        <w:separator/>
      </w:r>
    </w:p>
  </w:endnote>
  <w:endnote w:type="continuationSeparator" w:id="1">
    <w:p w:rsidR="002E621D" w:rsidRDefault="002E621D" w:rsidP="00AC6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21D" w:rsidRDefault="002E621D" w:rsidP="00AC6895">
      <w:r>
        <w:separator/>
      </w:r>
    </w:p>
  </w:footnote>
  <w:footnote w:type="continuationSeparator" w:id="1">
    <w:p w:rsidR="002E621D" w:rsidRDefault="002E621D" w:rsidP="00AC6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C9A" w:rsidRDefault="00746C9A" w:rsidP="00D74EE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25A0C"/>
    <w:multiLevelType w:val="hybridMultilevel"/>
    <w:tmpl w:val="1BE45D46"/>
    <w:lvl w:ilvl="0" w:tplc="9D5A3080">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383F791A"/>
    <w:multiLevelType w:val="hybridMultilevel"/>
    <w:tmpl w:val="9FE25198"/>
    <w:lvl w:ilvl="0" w:tplc="30CC67E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4B622B9E"/>
    <w:multiLevelType w:val="hybridMultilevel"/>
    <w:tmpl w:val="2C60C9F0"/>
    <w:lvl w:ilvl="0" w:tplc="0F5A6BD4">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9AB2CE8"/>
    <w:multiLevelType w:val="hybridMultilevel"/>
    <w:tmpl w:val="4B009B62"/>
    <w:lvl w:ilvl="0" w:tplc="350C824E">
      <w:start w:val="1"/>
      <w:numFmt w:val="japaneseCounting"/>
      <w:lvlText w:val="（%1）"/>
      <w:lvlJc w:val="left"/>
      <w:pPr>
        <w:ind w:left="1640" w:hanging="108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4">
    <w:nsid w:val="6C595F72"/>
    <w:multiLevelType w:val="hybridMultilevel"/>
    <w:tmpl w:val="A192E9CE"/>
    <w:lvl w:ilvl="0" w:tplc="48E87090">
      <w:start w:val="1"/>
      <w:numFmt w:val="japaneseCounting"/>
      <w:lvlText w:val="%1、"/>
      <w:lvlJc w:val="left"/>
      <w:pPr>
        <w:ind w:left="1130" w:hanging="57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3610"/>
    <w:rsid w:val="000114B2"/>
    <w:rsid w:val="00013579"/>
    <w:rsid w:val="00014C2E"/>
    <w:rsid w:val="0002549F"/>
    <w:rsid w:val="000442B5"/>
    <w:rsid w:val="0007165B"/>
    <w:rsid w:val="00093A6A"/>
    <w:rsid w:val="000A1DAE"/>
    <w:rsid w:val="000F7FDE"/>
    <w:rsid w:val="001113EF"/>
    <w:rsid w:val="0013759E"/>
    <w:rsid w:val="001436BD"/>
    <w:rsid w:val="0014394B"/>
    <w:rsid w:val="001A281C"/>
    <w:rsid w:val="0020513E"/>
    <w:rsid w:val="002278EA"/>
    <w:rsid w:val="00230F55"/>
    <w:rsid w:val="00231567"/>
    <w:rsid w:val="002456E9"/>
    <w:rsid w:val="00273B4B"/>
    <w:rsid w:val="002A74F2"/>
    <w:rsid w:val="002D53E2"/>
    <w:rsid w:val="002D77EA"/>
    <w:rsid w:val="002E0450"/>
    <w:rsid w:val="002E2076"/>
    <w:rsid w:val="002E621D"/>
    <w:rsid w:val="0030005E"/>
    <w:rsid w:val="0033299D"/>
    <w:rsid w:val="00341FE9"/>
    <w:rsid w:val="003A11A5"/>
    <w:rsid w:val="003A1AD5"/>
    <w:rsid w:val="003A633D"/>
    <w:rsid w:val="003D2AE0"/>
    <w:rsid w:val="003D46DB"/>
    <w:rsid w:val="003D5EA6"/>
    <w:rsid w:val="003D64C2"/>
    <w:rsid w:val="003E176D"/>
    <w:rsid w:val="003F2040"/>
    <w:rsid w:val="004137B7"/>
    <w:rsid w:val="00430FF7"/>
    <w:rsid w:val="004610F4"/>
    <w:rsid w:val="004A0D0E"/>
    <w:rsid w:val="004B10B7"/>
    <w:rsid w:val="004F3610"/>
    <w:rsid w:val="005059BA"/>
    <w:rsid w:val="0050642C"/>
    <w:rsid w:val="005652C5"/>
    <w:rsid w:val="00570BCB"/>
    <w:rsid w:val="00576F1F"/>
    <w:rsid w:val="00584858"/>
    <w:rsid w:val="005A16CE"/>
    <w:rsid w:val="005A4012"/>
    <w:rsid w:val="005C27D8"/>
    <w:rsid w:val="005C6AD1"/>
    <w:rsid w:val="005C7AC3"/>
    <w:rsid w:val="006549EE"/>
    <w:rsid w:val="006641CF"/>
    <w:rsid w:val="0068706F"/>
    <w:rsid w:val="006B2FF6"/>
    <w:rsid w:val="006D2859"/>
    <w:rsid w:val="006D2C68"/>
    <w:rsid w:val="006D679E"/>
    <w:rsid w:val="00710024"/>
    <w:rsid w:val="007318BB"/>
    <w:rsid w:val="00746C9A"/>
    <w:rsid w:val="0077655E"/>
    <w:rsid w:val="007D525B"/>
    <w:rsid w:val="008179A4"/>
    <w:rsid w:val="00887F8D"/>
    <w:rsid w:val="008A6DF3"/>
    <w:rsid w:val="008C003C"/>
    <w:rsid w:val="008D4ABE"/>
    <w:rsid w:val="009135A9"/>
    <w:rsid w:val="00943E0C"/>
    <w:rsid w:val="00944E4E"/>
    <w:rsid w:val="00960F27"/>
    <w:rsid w:val="00977824"/>
    <w:rsid w:val="00984FB6"/>
    <w:rsid w:val="0098561A"/>
    <w:rsid w:val="00987C58"/>
    <w:rsid w:val="009900E5"/>
    <w:rsid w:val="00992D2D"/>
    <w:rsid w:val="009C0280"/>
    <w:rsid w:val="00A16397"/>
    <w:rsid w:val="00A16EC8"/>
    <w:rsid w:val="00A55B8D"/>
    <w:rsid w:val="00AB4159"/>
    <w:rsid w:val="00AC6895"/>
    <w:rsid w:val="00AE1E55"/>
    <w:rsid w:val="00B305B9"/>
    <w:rsid w:val="00B358AD"/>
    <w:rsid w:val="00B661C6"/>
    <w:rsid w:val="00B72A47"/>
    <w:rsid w:val="00B7510D"/>
    <w:rsid w:val="00B86A1B"/>
    <w:rsid w:val="00B87D0F"/>
    <w:rsid w:val="00BB0FC6"/>
    <w:rsid w:val="00BB14A0"/>
    <w:rsid w:val="00BE27F9"/>
    <w:rsid w:val="00C122AF"/>
    <w:rsid w:val="00C231BB"/>
    <w:rsid w:val="00C31D6D"/>
    <w:rsid w:val="00C52A80"/>
    <w:rsid w:val="00C7377D"/>
    <w:rsid w:val="00C903CF"/>
    <w:rsid w:val="00C94933"/>
    <w:rsid w:val="00CA73C2"/>
    <w:rsid w:val="00CA77A6"/>
    <w:rsid w:val="00CB7CBC"/>
    <w:rsid w:val="00D2136B"/>
    <w:rsid w:val="00D62A82"/>
    <w:rsid w:val="00D72085"/>
    <w:rsid w:val="00D74EE5"/>
    <w:rsid w:val="00D76E8E"/>
    <w:rsid w:val="00D933F6"/>
    <w:rsid w:val="00DA2B8D"/>
    <w:rsid w:val="00DC2373"/>
    <w:rsid w:val="00DC76ED"/>
    <w:rsid w:val="00E242C5"/>
    <w:rsid w:val="00E521FC"/>
    <w:rsid w:val="00E726AB"/>
    <w:rsid w:val="00E92CE1"/>
    <w:rsid w:val="00E94716"/>
    <w:rsid w:val="00EA22ED"/>
    <w:rsid w:val="00EC51F4"/>
    <w:rsid w:val="00ED0D77"/>
    <w:rsid w:val="00EE5B48"/>
    <w:rsid w:val="00EF76FD"/>
    <w:rsid w:val="00F071D2"/>
    <w:rsid w:val="00F22BAD"/>
    <w:rsid w:val="00F34DA0"/>
    <w:rsid w:val="00F468F8"/>
    <w:rsid w:val="00F47561"/>
    <w:rsid w:val="00F97FC9"/>
    <w:rsid w:val="00FA09AC"/>
    <w:rsid w:val="00FA5B39"/>
    <w:rsid w:val="00FA5FD8"/>
    <w:rsid w:val="00FC0E60"/>
    <w:rsid w:val="00FC189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61A"/>
    <w:pPr>
      <w:widowControl w:val="0"/>
      <w:jc w:val="both"/>
    </w:pPr>
    <w:rPr>
      <w:kern w:val="2"/>
      <w:sz w:val="21"/>
      <w:szCs w:val="22"/>
    </w:rPr>
  </w:style>
  <w:style w:type="paragraph" w:styleId="1">
    <w:name w:val="heading 1"/>
    <w:basedOn w:val="a"/>
    <w:link w:val="1Char"/>
    <w:uiPriority w:val="99"/>
    <w:qFormat/>
    <w:rsid w:val="007D525B"/>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7D525B"/>
    <w:rPr>
      <w:rFonts w:ascii="宋体" w:eastAsia="宋体" w:hAnsi="宋体" w:cs="Times New Roman"/>
      <w:b/>
      <w:kern w:val="36"/>
      <w:sz w:val="48"/>
    </w:rPr>
  </w:style>
  <w:style w:type="paragraph" w:styleId="a3">
    <w:name w:val="List Paragraph"/>
    <w:basedOn w:val="a"/>
    <w:uiPriority w:val="99"/>
    <w:qFormat/>
    <w:rsid w:val="007D525B"/>
    <w:pPr>
      <w:ind w:firstLineChars="200" w:firstLine="420"/>
    </w:pPr>
  </w:style>
  <w:style w:type="paragraph" w:styleId="a4">
    <w:name w:val="Normal (Web)"/>
    <w:basedOn w:val="a"/>
    <w:uiPriority w:val="99"/>
    <w:rsid w:val="00C231BB"/>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uiPriority w:val="99"/>
    <w:rsid w:val="00AC6895"/>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basedOn w:val="a0"/>
    <w:link w:val="a5"/>
    <w:uiPriority w:val="99"/>
    <w:locked/>
    <w:rsid w:val="00AC6895"/>
    <w:rPr>
      <w:rFonts w:cs="Times New Roman"/>
      <w:sz w:val="18"/>
    </w:rPr>
  </w:style>
  <w:style w:type="paragraph" w:styleId="a6">
    <w:name w:val="footer"/>
    <w:basedOn w:val="a"/>
    <w:link w:val="Char0"/>
    <w:uiPriority w:val="99"/>
    <w:rsid w:val="00AC6895"/>
    <w:pPr>
      <w:tabs>
        <w:tab w:val="center" w:pos="4153"/>
        <w:tab w:val="right" w:pos="8306"/>
      </w:tabs>
      <w:snapToGrid w:val="0"/>
      <w:jc w:val="left"/>
    </w:pPr>
    <w:rPr>
      <w:kern w:val="0"/>
      <w:sz w:val="18"/>
      <w:szCs w:val="18"/>
    </w:rPr>
  </w:style>
  <w:style w:type="character" w:customStyle="1" w:styleId="Char0">
    <w:name w:val="页脚 Char"/>
    <w:basedOn w:val="a0"/>
    <w:link w:val="a6"/>
    <w:uiPriority w:val="99"/>
    <w:locked/>
    <w:rsid w:val="00AC6895"/>
    <w:rPr>
      <w:rFonts w:cs="Times New Roman"/>
      <w:sz w:val="18"/>
    </w:rPr>
  </w:style>
  <w:style w:type="paragraph" w:styleId="a7">
    <w:name w:val="Balloon Text"/>
    <w:basedOn w:val="a"/>
    <w:link w:val="Char1"/>
    <w:uiPriority w:val="99"/>
    <w:semiHidden/>
    <w:rsid w:val="006641CF"/>
    <w:rPr>
      <w:kern w:val="0"/>
      <w:sz w:val="18"/>
      <w:szCs w:val="18"/>
    </w:rPr>
  </w:style>
  <w:style w:type="character" w:customStyle="1" w:styleId="Char1">
    <w:name w:val="批注框文本 Char"/>
    <w:basedOn w:val="a0"/>
    <w:link w:val="a7"/>
    <w:uiPriority w:val="99"/>
    <w:semiHidden/>
    <w:locked/>
    <w:rsid w:val="006641CF"/>
    <w:rPr>
      <w:rFonts w:cs="Times New Roman"/>
      <w:sz w:val="18"/>
    </w:rPr>
  </w:style>
  <w:style w:type="character" w:styleId="a8">
    <w:name w:val="Hyperlink"/>
    <w:basedOn w:val="a0"/>
    <w:uiPriority w:val="99"/>
    <w:rsid w:val="00C31D6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41064180">
      <w:marLeft w:val="0"/>
      <w:marRight w:val="0"/>
      <w:marTop w:val="0"/>
      <w:marBottom w:val="0"/>
      <w:divBdr>
        <w:top w:val="none" w:sz="0" w:space="0" w:color="auto"/>
        <w:left w:val="none" w:sz="0" w:space="0" w:color="auto"/>
        <w:bottom w:val="none" w:sz="0" w:space="0" w:color="auto"/>
        <w:right w:val="none" w:sz="0" w:space="0" w:color="auto"/>
      </w:divBdr>
    </w:div>
    <w:div w:id="941064181">
      <w:marLeft w:val="0"/>
      <w:marRight w:val="0"/>
      <w:marTop w:val="0"/>
      <w:marBottom w:val="0"/>
      <w:divBdr>
        <w:top w:val="none" w:sz="0" w:space="0" w:color="auto"/>
        <w:left w:val="none" w:sz="0" w:space="0" w:color="auto"/>
        <w:bottom w:val="none" w:sz="0" w:space="0" w:color="auto"/>
        <w:right w:val="none" w:sz="0" w:space="0" w:color="auto"/>
      </w:divBdr>
    </w:div>
    <w:div w:id="94106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utc.fanya.chaoxing.com/port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30005;&#23376;&#29256;&#21457;&#36865;&#33267;01967@zjhu.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876BB-96AC-4AB7-8FF4-542C3642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3</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rds</dc:creator>
  <cp:keywords/>
  <dc:description/>
  <cp:lastModifiedBy>Hewlett-Packard Company</cp:lastModifiedBy>
  <cp:revision>50</cp:revision>
  <dcterms:created xsi:type="dcterms:W3CDTF">2019-07-02T02:16:00Z</dcterms:created>
  <dcterms:modified xsi:type="dcterms:W3CDTF">2019-07-05T09:19:00Z</dcterms:modified>
</cp:coreProperties>
</file>